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6" w14:textId="5A4AE610" w:rsidR="005222AC" w:rsidRPr="005E74CF" w:rsidRDefault="008B3F0A" w:rsidP="00296C1C">
      <w:pPr>
        <w:spacing w:line="360" w:lineRule="auto"/>
        <w:jc w:val="center"/>
        <w:rPr>
          <w:rFonts w:ascii="Arial" w:eastAsia="Arial" w:hAnsi="Arial" w:cs="Arial"/>
          <w:b/>
          <w:sz w:val="32"/>
          <w:szCs w:val="24"/>
        </w:rPr>
      </w:pPr>
      <w:r w:rsidRPr="005E74CF">
        <w:rPr>
          <w:rFonts w:ascii="Arial" w:eastAsia="Arial" w:hAnsi="Arial" w:cs="Arial"/>
          <w:b/>
          <w:sz w:val="32"/>
          <w:szCs w:val="24"/>
        </w:rPr>
        <w:t>PATIENT CONSENT FORM</w:t>
      </w:r>
    </w:p>
    <w:p w14:paraId="28DF184A" w14:textId="77777777" w:rsidR="005E74CF" w:rsidRDefault="005E74CF" w:rsidP="005E74CF">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360" w:lineRule="auto"/>
        <w:jc w:val="center"/>
        <w:rPr>
          <w:rFonts w:ascii="Arial" w:eastAsia="Arial" w:hAnsi="Arial" w:cs="Arial"/>
          <w:b/>
          <w:sz w:val="24"/>
          <w:szCs w:val="24"/>
        </w:rPr>
      </w:pPr>
    </w:p>
    <w:p w14:paraId="0DF2A299" w14:textId="3266B29E" w:rsidR="005E74CF" w:rsidRDefault="005E74CF" w:rsidP="005E74CF">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360" w:lineRule="auto"/>
        <w:jc w:val="center"/>
        <w:rPr>
          <w:rFonts w:ascii="Arial" w:eastAsia="Arial" w:hAnsi="Arial" w:cs="Arial"/>
          <w:b/>
          <w:sz w:val="24"/>
          <w:szCs w:val="24"/>
        </w:rPr>
      </w:pPr>
      <w:r>
        <w:rPr>
          <w:rFonts w:ascii="Arial" w:eastAsia="Arial" w:hAnsi="Arial" w:cs="Arial"/>
          <w:b/>
          <w:sz w:val="24"/>
          <w:szCs w:val="24"/>
        </w:rPr>
        <w:t>The TYPHOON Study</w:t>
      </w:r>
    </w:p>
    <w:p w14:paraId="30547058" w14:textId="7ECC0885" w:rsidR="005E74CF" w:rsidRDefault="005E74CF" w:rsidP="005E74CF">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360" w:lineRule="auto"/>
        <w:jc w:val="center"/>
        <w:rPr>
          <w:rFonts w:ascii="Arial" w:eastAsia="Arial" w:hAnsi="Arial" w:cs="Arial"/>
          <w:sz w:val="24"/>
          <w:szCs w:val="24"/>
        </w:rPr>
      </w:pPr>
      <w:r>
        <w:rPr>
          <w:rFonts w:ascii="Arial" w:eastAsia="Arial" w:hAnsi="Arial" w:cs="Arial"/>
          <w:b/>
          <w:sz w:val="24"/>
          <w:szCs w:val="24"/>
          <w:u w:val="single"/>
        </w:rPr>
        <w:t>T</w:t>
      </w:r>
      <w:r>
        <w:rPr>
          <w:rFonts w:ascii="Arial" w:eastAsia="Arial" w:hAnsi="Arial" w:cs="Arial"/>
          <w:sz w:val="24"/>
          <w:szCs w:val="24"/>
        </w:rPr>
        <w:t>ONSILLECTOM</w:t>
      </w:r>
      <w:r>
        <w:rPr>
          <w:rFonts w:ascii="Arial" w:eastAsia="Arial" w:hAnsi="Arial" w:cs="Arial"/>
          <w:b/>
          <w:sz w:val="24"/>
          <w:szCs w:val="24"/>
          <w:u w:val="single"/>
        </w:rPr>
        <w:t>Y</w:t>
      </w:r>
      <w:r>
        <w:rPr>
          <w:rFonts w:ascii="Arial" w:eastAsia="Arial" w:hAnsi="Arial" w:cs="Arial"/>
          <w:sz w:val="24"/>
          <w:szCs w:val="24"/>
        </w:rPr>
        <w:t xml:space="preserve"> </w:t>
      </w:r>
      <w:r>
        <w:rPr>
          <w:rFonts w:ascii="Arial" w:eastAsia="Arial" w:hAnsi="Arial" w:cs="Arial"/>
          <w:b/>
          <w:sz w:val="24"/>
          <w:szCs w:val="24"/>
          <w:u w:val="single"/>
        </w:rPr>
        <w:t>P</w:t>
      </w:r>
      <w:r>
        <w:rPr>
          <w:rFonts w:ascii="Arial" w:eastAsia="Arial" w:hAnsi="Arial" w:cs="Arial"/>
          <w:sz w:val="24"/>
          <w:szCs w:val="24"/>
        </w:rPr>
        <w:t xml:space="preserve">OSTOPERATIVE </w:t>
      </w:r>
      <w:r>
        <w:rPr>
          <w:rFonts w:ascii="Arial" w:eastAsia="Arial" w:hAnsi="Arial" w:cs="Arial"/>
          <w:b/>
          <w:sz w:val="24"/>
          <w:szCs w:val="24"/>
          <w:u w:val="single"/>
        </w:rPr>
        <w:t>H</w:t>
      </w:r>
      <w:r>
        <w:rPr>
          <w:rFonts w:ascii="Arial" w:eastAsia="Arial" w:hAnsi="Arial" w:cs="Arial"/>
          <w:sz w:val="24"/>
          <w:szCs w:val="24"/>
        </w:rPr>
        <w:t xml:space="preserve">AEMORRHAGE </w:t>
      </w:r>
      <w:r>
        <w:rPr>
          <w:rFonts w:ascii="Arial" w:eastAsia="Arial" w:hAnsi="Arial" w:cs="Arial"/>
          <w:b/>
          <w:sz w:val="24"/>
          <w:szCs w:val="24"/>
          <w:u w:val="single"/>
        </w:rPr>
        <w:t>O</w:t>
      </w:r>
      <w:r>
        <w:rPr>
          <w:rFonts w:ascii="Arial" w:eastAsia="Arial" w:hAnsi="Arial" w:cs="Arial"/>
          <w:sz w:val="24"/>
          <w:szCs w:val="24"/>
        </w:rPr>
        <w:t xml:space="preserve">UTCOMES AND </w:t>
      </w:r>
      <w:r>
        <w:rPr>
          <w:rFonts w:ascii="Arial" w:eastAsia="Arial" w:hAnsi="Arial" w:cs="Arial"/>
          <w:b/>
          <w:sz w:val="24"/>
          <w:szCs w:val="24"/>
          <w:u w:val="single"/>
        </w:rPr>
        <w:t>O</w:t>
      </w:r>
      <w:r>
        <w:rPr>
          <w:rFonts w:ascii="Arial" w:eastAsia="Arial" w:hAnsi="Arial" w:cs="Arial"/>
          <w:sz w:val="24"/>
          <w:szCs w:val="24"/>
        </w:rPr>
        <w:t xml:space="preserve">BSERVATIONS </w:t>
      </w:r>
      <w:r>
        <w:rPr>
          <w:rFonts w:ascii="Arial" w:eastAsia="Arial" w:hAnsi="Arial" w:cs="Arial"/>
          <w:b/>
          <w:sz w:val="24"/>
          <w:szCs w:val="24"/>
          <w:u w:val="single"/>
        </w:rPr>
        <w:t>N</w:t>
      </w:r>
      <w:r>
        <w:rPr>
          <w:rFonts w:ascii="Arial" w:eastAsia="Arial" w:hAnsi="Arial" w:cs="Arial"/>
          <w:sz w:val="24"/>
          <w:szCs w:val="24"/>
        </w:rPr>
        <w:t>ATIONAL COHORT STUDY</w:t>
      </w:r>
    </w:p>
    <w:p w14:paraId="746FC62E" w14:textId="77777777" w:rsidR="00296C1C" w:rsidRDefault="00296C1C" w:rsidP="005E74CF">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360" w:lineRule="auto"/>
        <w:jc w:val="center"/>
        <w:rPr>
          <w:rFonts w:ascii="Arial" w:eastAsia="Arial" w:hAnsi="Arial" w:cs="Arial"/>
          <w:sz w:val="24"/>
          <w:szCs w:val="24"/>
        </w:rPr>
      </w:pPr>
    </w:p>
    <w:p w14:paraId="4D382ABA" w14:textId="77777777" w:rsidR="00296C1C" w:rsidRPr="00D2077C" w:rsidRDefault="00296C1C" w:rsidP="00296C1C">
      <w:pPr>
        <w:spacing w:line="360" w:lineRule="auto"/>
        <w:rPr>
          <w:rFonts w:ascii="Arial" w:hAnsi="Arial" w:cs="Arial"/>
          <w:b/>
          <w:sz w:val="22"/>
          <w:szCs w:val="22"/>
        </w:rPr>
      </w:pPr>
      <w:r w:rsidRPr="00D2077C">
        <w:rPr>
          <w:rFonts w:ascii="Arial" w:hAnsi="Arial" w:cs="Arial"/>
          <w:b/>
          <w:sz w:val="22"/>
          <w:szCs w:val="22"/>
        </w:rPr>
        <w:t>Patient Identifiable Number:</w:t>
      </w:r>
    </w:p>
    <w:p w14:paraId="6E9A2826" w14:textId="2B033969" w:rsidR="00256358" w:rsidRDefault="00256358" w:rsidP="00256358">
      <w:pPr>
        <w:spacing w:line="360" w:lineRule="auto"/>
        <w:rPr>
          <w:color w:val="000000"/>
          <w:sz w:val="22"/>
          <w:szCs w:val="22"/>
        </w:rPr>
      </w:pPr>
    </w:p>
    <w:p w14:paraId="2A42E6A0" w14:textId="63964EA1" w:rsidR="005E74CF" w:rsidRPr="005E74CF" w:rsidRDefault="00256358" w:rsidP="005E74CF">
      <w:pPr>
        <w:pStyle w:val="ListParagraph"/>
        <w:numPr>
          <w:ilvl w:val="1"/>
          <w:numId w:val="4"/>
        </w:numPr>
        <w:spacing w:line="360" w:lineRule="auto"/>
        <w:rPr>
          <w:rFonts w:ascii="Arial" w:eastAsia="Arial" w:hAnsi="Arial" w:cs="Arial"/>
          <w:b/>
          <w:sz w:val="22"/>
          <w:szCs w:val="22"/>
        </w:rPr>
      </w:pPr>
      <w:r w:rsidRPr="005E74CF">
        <w:rPr>
          <w:rFonts w:ascii="Arial" w:eastAsia="Arial" w:hAnsi="Arial" w:cs="Arial"/>
          <w:b/>
          <w:sz w:val="22"/>
          <w:szCs w:val="22"/>
        </w:rPr>
        <w:t>Statement by the patients</w:t>
      </w:r>
    </w:p>
    <w:p w14:paraId="00000009" w14:textId="4B3073BD" w:rsidR="005222AC" w:rsidRPr="005E74CF" w:rsidRDefault="008B3F0A" w:rsidP="005E74CF">
      <w:pPr>
        <w:spacing w:line="360" w:lineRule="auto"/>
        <w:jc w:val="center"/>
        <w:rPr>
          <w:rFonts w:ascii="Arial" w:eastAsia="Arial" w:hAnsi="Arial" w:cs="Arial"/>
          <w:b/>
          <w:i/>
          <w:sz w:val="22"/>
          <w:szCs w:val="22"/>
        </w:rPr>
      </w:pPr>
      <w:r w:rsidRPr="005E74CF">
        <w:rPr>
          <w:rFonts w:ascii="Arial" w:eastAsia="Arial" w:hAnsi="Arial" w:cs="Arial"/>
          <w:i/>
          <w:sz w:val="22"/>
          <w:szCs w:val="22"/>
        </w:rPr>
        <w:t xml:space="preserve">Please read the following carefully, should you agree, please </w:t>
      </w:r>
      <w:r w:rsidR="00256358" w:rsidRPr="005E74CF">
        <w:rPr>
          <w:rFonts w:ascii="Arial" w:eastAsia="Arial" w:hAnsi="Arial" w:cs="Arial"/>
          <w:i/>
          <w:sz w:val="22"/>
          <w:szCs w:val="22"/>
        </w:rPr>
        <w:t>initial</w:t>
      </w:r>
      <w:r w:rsidRPr="005E74CF">
        <w:rPr>
          <w:rFonts w:ascii="Arial" w:eastAsia="Arial" w:hAnsi="Arial" w:cs="Arial"/>
          <w:i/>
          <w:sz w:val="22"/>
          <w:szCs w:val="22"/>
        </w:rPr>
        <w:t xml:space="preserve"> the box:</w:t>
      </w:r>
    </w:p>
    <w:p w14:paraId="0000000A" w14:textId="28E6577C" w:rsidR="005222AC" w:rsidRPr="00256358" w:rsidRDefault="005222AC" w:rsidP="00256358">
      <w:pPr>
        <w:spacing w:line="360" w:lineRule="auto"/>
        <w:rPr>
          <w:rFonts w:ascii="Arial" w:eastAsia="Arial" w:hAnsi="Arial" w:cs="Arial"/>
          <w:sz w:val="22"/>
          <w:szCs w:val="22"/>
        </w:rPr>
      </w:pPr>
    </w:p>
    <w:tbl>
      <w:tblPr>
        <w:tblStyle w:val="a"/>
        <w:tblW w:w="9568" w:type="dxa"/>
        <w:tblBorders>
          <w:top w:val="nil"/>
          <w:left w:val="nil"/>
          <w:bottom w:val="nil"/>
          <w:right w:val="nil"/>
          <w:insideH w:val="nil"/>
          <w:insideV w:val="nil"/>
        </w:tblBorders>
        <w:tblLayout w:type="fixed"/>
        <w:tblLook w:val="0400" w:firstRow="0" w:lastRow="0" w:firstColumn="0" w:lastColumn="0" w:noHBand="0" w:noVBand="1"/>
      </w:tblPr>
      <w:tblGrid>
        <w:gridCol w:w="7792"/>
        <w:gridCol w:w="1776"/>
      </w:tblGrid>
      <w:tr w:rsidR="005222AC" w:rsidRPr="00256358" w14:paraId="528B7FA7" w14:textId="77777777" w:rsidTr="00981CE6">
        <w:trPr>
          <w:trHeight w:val="851"/>
        </w:trPr>
        <w:tc>
          <w:tcPr>
            <w:tcW w:w="7792" w:type="dxa"/>
          </w:tcPr>
          <w:p w14:paraId="0000000B" w14:textId="0DAFA022" w:rsidR="005222AC" w:rsidRPr="00256358" w:rsidRDefault="008B3F0A" w:rsidP="00256358">
            <w:pPr>
              <w:numPr>
                <w:ilvl w:val="0"/>
                <w:numId w:val="1"/>
              </w:numPr>
              <w:pBdr>
                <w:top w:val="nil"/>
                <w:left w:val="nil"/>
                <w:bottom w:val="nil"/>
                <w:right w:val="nil"/>
                <w:between w:val="nil"/>
              </w:pBdr>
              <w:tabs>
                <w:tab w:val="left" w:pos="720"/>
                <w:tab w:val="left" w:pos="1440"/>
                <w:tab w:val="left" w:pos="2160"/>
                <w:tab w:val="left" w:pos="2880"/>
                <w:tab w:val="left" w:pos="4680"/>
                <w:tab w:val="left" w:pos="5400"/>
                <w:tab w:val="right" w:pos="9000"/>
                <w:tab w:val="left" w:pos="317"/>
                <w:tab w:val="left" w:pos="6236"/>
              </w:tabs>
              <w:spacing w:line="360" w:lineRule="auto"/>
              <w:ind w:left="323" w:right="33" w:hanging="284"/>
              <w:jc w:val="both"/>
              <w:rPr>
                <w:rFonts w:ascii="Arial" w:eastAsia="Arial" w:hAnsi="Arial" w:cs="Arial"/>
                <w:color w:val="000000"/>
                <w:sz w:val="22"/>
                <w:szCs w:val="22"/>
              </w:rPr>
            </w:pPr>
            <w:r w:rsidRPr="00256358">
              <w:rPr>
                <w:rFonts w:ascii="Arial" w:eastAsia="Arial" w:hAnsi="Arial" w:cs="Arial"/>
                <w:color w:val="000000"/>
                <w:sz w:val="22"/>
                <w:szCs w:val="22"/>
              </w:rPr>
              <w:t xml:space="preserve">I confirm that I have read and understood the </w:t>
            </w:r>
            <w:r w:rsidR="005E74CF">
              <w:rPr>
                <w:rFonts w:ascii="Arial" w:eastAsia="Arial" w:hAnsi="Arial" w:cs="Arial"/>
                <w:color w:val="000000"/>
                <w:sz w:val="22"/>
                <w:szCs w:val="22"/>
              </w:rPr>
              <w:t>Participant I</w:t>
            </w:r>
            <w:r w:rsidRPr="00256358">
              <w:rPr>
                <w:rFonts w:ascii="Arial" w:eastAsia="Arial" w:hAnsi="Arial" w:cs="Arial"/>
                <w:color w:val="000000"/>
                <w:sz w:val="22"/>
                <w:szCs w:val="22"/>
              </w:rPr>
              <w:t xml:space="preserve">nformation </w:t>
            </w:r>
            <w:r w:rsidR="005E74CF">
              <w:rPr>
                <w:rFonts w:ascii="Arial" w:eastAsia="Arial" w:hAnsi="Arial" w:cs="Arial"/>
                <w:color w:val="000000"/>
                <w:sz w:val="22"/>
                <w:szCs w:val="22"/>
              </w:rPr>
              <w:t>S</w:t>
            </w:r>
            <w:r w:rsidRPr="00256358">
              <w:rPr>
                <w:rFonts w:ascii="Arial" w:eastAsia="Arial" w:hAnsi="Arial" w:cs="Arial"/>
                <w:color w:val="000000"/>
                <w:sz w:val="22"/>
                <w:szCs w:val="22"/>
              </w:rPr>
              <w:t xml:space="preserve">heet Version </w:t>
            </w:r>
            <w:del w:id="0" w:author="Lucy Li" w:date="2025-10-13T20:33:00Z">
              <w:r w:rsidRPr="00256358">
                <w:rPr>
                  <w:rFonts w:ascii="Arial" w:eastAsia="Arial" w:hAnsi="Arial" w:cs="Arial"/>
                  <w:color w:val="000000"/>
                  <w:sz w:val="22"/>
                  <w:szCs w:val="22"/>
                </w:rPr>
                <w:delText>1</w:delText>
              </w:r>
            </w:del>
            <w:ins w:id="1" w:author="Lucy Li" w:date="2025-10-13T20:33:00Z">
              <w:r w:rsidR="004361E0">
                <w:rPr>
                  <w:rFonts w:ascii="Arial" w:eastAsia="Arial" w:hAnsi="Arial" w:cs="Arial"/>
                  <w:color w:val="000000"/>
                  <w:sz w:val="22"/>
                  <w:szCs w:val="22"/>
                </w:rPr>
                <w:t>2</w:t>
              </w:r>
            </w:ins>
            <w:r w:rsidR="00274E3D">
              <w:rPr>
                <w:rFonts w:ascii="Arial" w:eastAsia="Arial" w:hAnsi="Arial" w:cs="Arial"/>
                <w:color w:val="000000"/>
                <w:sz w:val="22"/>
                <w:szCs w:val="22"/>
              </w:rPr>
              <w:t>.1</w:t>
            </w:r>
            <w:r w:rsidR="005E74CF">
              <w:rPr>
                <w:rFonts w:ascii="Arial" w:eastAsia="Arial" w:hAnsi="Arial" w:cs="Arial"/>
                <w:color w:val="000000"/>
                <w:sz w:val="22"/>
                <w:szCs w:val="22"/>
              </w:rPr>
              <w:t xml:space="preserve"> dated 2</w:t>
            </w:r>
            <w:r w:rsidR="00274E3D">
              <w:rPr>
                <w:rFonts w:ascii="Arial" w:eastAsia="Arial" w:hAnsi="Arial" w:cs="Arial"/>
                <w:color w:val="000000"/>
                <w:sz w:val="22"/>
                <w:szCs w:val="22"/>
              </w:rPr>
              <w:t>2</w:t>
            </w:r>
            <w:r w:rsidR="005E74CF">
              <w:rPr>
                <w:rFonts w:ascii="Arial" w:eastAsia="Arial" w:hAnsi="Arial" w:cs="Arial"/>
                <w:color w:val="000000"/>
                <w:sz w:val="22"/>
                <w:szCs w:val="22"/>
              </w:rPr>
              <w:t>/</w:t>
            </w:r>
            <w:del w:id="2" w:author="Lucy Li" w:date="2025-10-13T20:33:00Z">
              <w:r w:rsidR="005E74CF">
                <w:rPr>
                  <w:rFonts w:ascii="Arial" w:eastAsia="Arial" w:hAnsi="Arial" w:cs="Arial"/>
                  <w:color w:val="000000"/>
                  <w:sz w:val="22"/>
                  <w:szCs w:val="22"/>
                </w:rPr>
                <w:delText>09</w:delText>
              </w:r>
            </w:del>
            <w:ins w:id="3" w:author="Lucy Li" w:date="2025-10-13T20:33:00Z">
              <w:r w:rsidR="004361E0">
                <w:rPr>
                  <w:rFonts w:ascii="Arial" w:eastAsia="Arial" w:hAnsi="Arial" w:cs="Arial"/>
                  <w:color w:val="000000"/>
                  <w:sz w:val="22"/>
                  <w:szCs w:val="22"/>
                </w:rPr>
                <w:t>1</w:t>
              </w:r>
            </w:ins>
            <w:r w:rsidR="00274E3D">
              <w:rPr>
                <w:rFonts w:ascii="Arial" w:eastAsia="Arial" w:hAnsi="Arial" w:cs="Arial"/>
                <w:color w:val="000000"/>
                <w:sz w:val="22"/>
                <w:szCs w:val="22"/>
              </w:rPr>
              <w:t>0</w:t>
            </w:r>
            <w:r w:rsidR="005E74CF">
              <w:rPr>
                <w:rFonts w:ascii="Arial" w:eastAsia="Arial" w:hAnsi="Arial" w:cs="Arial"/>
                <w:color w:val="000000"/>
                <w:sz w:val="22"/>
                <w:szCs w:val="22"/>
              </w:rPr>
              <w:t>/2</w:t>
            </w:r>
            <w:r w:rsidR="00274E3D">
              <w:rPr>
                <w:rFonts w:ascii="Arial" w:eastAsia="Arial" w:hAnsi="Arial" w:cs="Arial"/>
                <w:color w:val="000000"/>
                <w:sz w:val="22"/>
                <w:szCs w:val="22"/>
              </w:rPr>
              <w:t>5</w:t>
            </w:r>
            <w:r w:rsidRPr="00256358">
              <w:rPr>
                <w:rFonts w:ascii="Arial" w:eastAsia="Arial" w:hAnsi="Arial" w:cs="Arial"/>
                <w:color w:val="000000"/>
                <w:sz w:val="22"/>
                <w:szCs w:val="22"/>
              </w:rPr>
              <w:t>. I have taken the time to think about the information</w:t>
            </w:r>
            <w:r w:rsidR="00733C3D">
              <w:rPr>
                <w:rFonts w:ascii="Arial" w:eastAsia="Arial" w:hAnsi="Arial" w:cs="Arial"/>
                <w:color w:val="000000"/>
                <w:sz w:val="22"/>
                <w:szCs w:val="22"/>
              </w:rPr>
              <w:t xml:space="preserve"> and ask any questions.</w:t>
            </w:r>
          </w:p>
          <w:p w14:paraId="0000000C" w14:textId="77777777" w:rsidR="005222AC" w:rsidRPr="00256358" w:rsidRDefault="005222AC" w:rsidP="00256358">
            <w:pPr>
              <w:pBdr>
                <w:top w:val="nil"/>
                <w:left w:val="nil"/>
                <w:bottom w:val="nil"/>
                <w:right w:val="nil"/>
                <w:between w:val="nil"/>
              </w:pBdr>
              <w:tabs>
                <w:tab w:val="left" w:pos="720"/>
                <w:tab w:val="left" w:pos="1440"/>
                <w:tab w:val="left" w:pos="2160"/>
                <w:tab w:val="left" w:pos="2880"/>
                <w:tab w:val="left" w:pos="4680"/>
                <w:tab w:val="left" w:pos="5400"/>
                <w:tab w:val="right" w:pos="9000"/>
                <w:tab w:val="left" w:pos="317"/>
                <w:tab w:val="left" w:pos="6236"/>
              </w:tabs>
              <w:spacing w:line="360" w:lineRule="auto"/>
              <w:ind w:left="323" w:right="33"/>
              <w:jc w:val="both"/>
              <w:rPr>
                <w:rFonts w:ascii="Arial" w:eastAsia="Arial" w:hAnsi="Arial" w:cs="Arial"/>
                <w:color w:val="000000"/>
                <w:sz w:val="22"/>
                <w:szCs w:val="22"/>
              </w:rPr>
            </w:pPr>
          </w:p>
        </w:tc>
        <w:tc>
          <w:tcPr>
            <w:tcW w:w="1776" w:type="dxa"/>
          </w:tcPr>
          <w:p w14:paraId="0000000D" w14:textId="2EBF8B0F" w:rsidR="005222AC" w:rsidRPr="00256358" w:rsidRDefault="008B7E36" w:rsidP="00256358">
            <w:pPr>
              <w:spacing w:line="360" w:lineRule="auto"/>
              <w:jc w:val="center"/>
              <w:rPr>
                <w:rFonts w:ascii="Arial" w:eastAsia="Arial" w:hAnsi="Arial" w:cs="Arial"/>
                <w:sz w:val="22"/>
                <w:szCs w:val="22"/>
              </w:rPr>
            </w:pPr>
            <w:r w:rsidRPr="00256358">
              <w:rPr>
                <w:rFonts w:ascii="Arial" w:eastAsia="Arial" w:hAnsi="Arial" w:cs="Arial"/>
                <w:noProof/>
                <w:sz w:val="22"/>
                <w:szCs w:val="22"/>
              </w:rPr>
              <mc:AlternateContent>
                <mc:Choice Requires="wps">
                  <w:drawing>
                    <wp:anchor distT="0" distB="0" distL="114300" distR="114300" simplePos="0" relativeHeight="251659264" behindDoc="0" locked="0" layoutInCell="1" allowOverlap="1" wp14:anchorId="00433B1F" wp14:editId="32B2D1C2">
                      <wp:simplePos x="0" y="0"/>
                      <wp:positionH relativeFrom="column">
                        <wp:posOffset>365125</wp:posOffset>
                      </wp:positionH>
                      <wp:positionV relativeFrom="paragraph">
                        <wp:posOffset>77470</wp:posOffset>
                      </wp:positionV>
                      <wp:extent cx="358815" cy="358815"/>
                      <wp:effectExtent l="0" t="0" r="9525" b="9525"/>
                      <wp:wrapNone/>
                      <wp:docPr id="1" name="Rectangle 1"/>
                      <wp:cNvGraphicFramePr/>
                      <a:graphic xmlns:a="http://schemas.openxmlformats.org/drawingml/2006/main">
                        <a:graphicData uri="http://schemas.microsoft.com/office/word/2010/wordprocessingShape">
                          <wps:wsp>
                            <wps:cNvSpPr/>
                            <wps:spPr>
                              <a:xfrm>
                                <a:off x="0" y="0"/>
                                <a:ext cx="358815" cy="35881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70142D6E" id="Rectangle 1" o:spid="_x0000_s1026" style="position:absolute;margin-left:28.75pt;margin-top:6.1pt;width:28.25pt;height:28.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" fillcolor="white [3201]" strokecolor="black [3200]" strokeweight="1pt"/>
                  </w:pict>
                </mc:Fallback>
              </mc:AlternateContent>
            </w:r>
          </w:p>
        </w:tc>
      </w:tr>
      <w:tr w:rsidR="005222AC" w:rsidRPr="00256358" w14:paraId="4CAD03CE" w14:textId="77777777" w:rsidTr="00981CE6">
        <w:trPr>
          <w:trHeight w:val="688"/>
        </w:trPr>
        <w:tc>
          <w:tcPr>
            <w:tcW w:w="7792" w:type="dxa"/>
          </w:tcPr>
          <w:p w14:paraId="0000000E" w14:textId="4B3B971A" w:rsidR="005222AC" w:rsidRPr="00256358" w:rsidRDefault="008B3F0A" w:rsidP="00256358">
            <w:pPr>
              <w:numPr>
                <w:ilvl w:val="0"/>
                <w:numId w:val="1"/>
              </w:numPr>
              <w:pBdr>
                <w:top w:val="nil"/>
                <w:left w:val="nil"/>
                <w:bottom w:val="nil"/>
                <w:right w:val="nil"/>
                <w:between w:val="nil"/>
              </w:pBdr>
              <w:tabs>
                <w:tab w:val="left" w:pos="720"/>
                <w:tab w:val="left" w:pos="1440"/>
                <w:tab w:val="left" w:pos="2160"/>
                <w:tab w:val="left" w:pos="2880"/>
                <w:tab w:val="left" w:pos="4680"/>
                <w:tab w:val="left" w:pos="5400"/>
                <w:tab w:val="right" w:pos="9000"/>
              </w:tabs>
              <w:spacing w:line="360" w:lineRule="auto"/>
              <w:jc w:val="both"/>
              <w:rPr>
                <w:rFonts w:ascii="Arial" w:eastAsia="Arial" w:hAnsi="Arial" w:cs="Arial"/>
                <w:color w:val="000000"/>
                <w:sz w:val="22"/>
                <w:szCs w:val="22"/>
              </w:rPr>
            </w:pPr>
            <w:r w:rsidRPr="00256358">
              <w:rPr>
                <w:rFonts w:ascii="Arial" w:eastAsia="Arial" w:hAnsi="Arial" w:cs="Arial"/>
                <w:color w:val="000000"/>
                <w:sz w:val="22"/>
                <w:szCs w:val="22"/>
              </w:rPr>
              <w:t xml:space="preserve">I have understood that my involvement in the study is voluntary and not forced and I am allowed to withdraw my consent to participate at any time without the need to give any reason. I also understand that withdrawal will not impact the quality of care that I receive, nor any of my legal </w:t>
            </w:r>
            <w:r w:rsidR="00733C3D" w:rsidRPr="00256358">
              <w:rPr>
                <w:rFonts w:ascii="Arial" w:eastAsia="Arial" w:hAnsi="Arial" w:cs="Arial"/>
                <w:color w:val="000000"/>
                <w:sz w:val="22"/>
                <w:szCs w:val="22"/>
              </w:rPr>
              <w:t>rights</w:t>
            </w:r>
            <w:r w:rsidR="00733C3D">
              <w:rPr>
                <w:rFonts w:ascii="Arial" w:eastAsia="Arial" w:hAnsi="Arial" w:cs="Arial"/>
                <w:color w:val="000000"/>
                <w:sz w:val="22"/>
                <w:szCs w:val="22"/>
              </w:rPr>
              <w:t xml:space="preserve">. I understand that any data collected up to my withdrawal may still be used. </w:t>
            </w:r>
          </w:p>
          <w:p w14:paraId="0000000F" w14:textId="77777777" w:rsidR="005222AC" w:rsidRPr="00256358" w:rsidRDefault="005222AC" w:rsidP="00256358">
            <w:pPr>
              <w:spacing w:line="360" w:lineRule="auto"/>
              <w:jc w:val="both"/>
              <w:rPr>
                <w:rFonts w:ascii="Arial" w:eastAsia="Arial" w:hAnsi="Arial" w:cs="Arial"/>
                <w:sz w:val="22"/>
                <w:szCs w:val="22"/>
              </w:rPr>
            </w:pPr>
          </w:p>
        </w:tc>
        <w:tc>
          <w:tcPr>
            <w:tcW w:w="1776" w:type="dxa"/>
          </w:tcPr>
          <w:p w14:paraId="00000010" w14:textId="450D7F32" w:rsidR="005222AC" w:rsidRPr="00256358" w:rsidRDefault="008B7E36" w:rsidP="00256358">
            <w:pPr>
              <w:spacing w:line="360" w:lineRule="auto"/>
              <w:jc w:val="center"/>
              <w:rPr>
                <w:rFonts w:ascii="Arial" w:eastAsia="Arial" w:hAnsi="Arial" w:cs="Arial"/>
                <w:sz w:val="22"/>
                <w:szCs w:val="22"/>
              </w:rPr>
            </w:pPr>
            <w:r w:rsidRPr="00256358">
              <w:rPr>
                <w:rFonts w:ascii="Arial" w:eastAsia="Arial" w:hAnsi="Arial" w:cs="Arial"/>
                <w:noProof/>
                <w:sz w:val="22"/>
                <w:szCs w:val="22"/>
              </w:rPr>
              <mc:AlternateContent>
                <mc:Choice Requires="wps">
                  <w:drawing>
                    <wp:anchor distT="0" distB="0" distL="114300" distR="114300" simplePos="0" relativeHeight="251661312" behindDoc="0" locked="0" layoutInCell="1" allowOverlap="1" wp14:anchorId="31D57A2E" wp14:editId="737803DD">
                      <wp:simplePos x="0" y="0"/>
                      <wp:positionH relativeFrom="column">
                        <wp:posOffset>363855</wp:posOffset>
                      </wp:positionH>
                      <wp:positionV relativeFrom="paragraph">
                        <wp:posOffset>52705</wp:posOffset>
                      </wp:positionV>
                      <wp:extent cx="358815" cy="358815"/>
                      <wp:effectExtent l="0" t="0" r="9525" b="9525"/>
                      <wp:wrapNone/>
                      <wp:docPr id="3" name="Rectangle 3"/>
                      <wp:cNvGraphicFramePr/>
                      <a:graphic xmlns:a="http://schemas.openxmlformats.org/drawingml/2006/main">
                        <a:graphicData uri="http://schemas.microsoft.com/office/word/2010/wordprocessingShape">
                          <wps:wsp>
                            <wps:cNvSpPr/>
                            <wps:spPr>
                              <a:xfrm>
                                <a:off x="0" y="0"/>
                                <a:ext cx="358815" cy="35881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71501101" id="Rectangle 3" o:spid="_x0000_s1026" style="position:absolute;margin-left:28.65pt;margin-top:4.15pt;width:28.25pt;height:28.2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" fillcolor="white [3201]" strokecolor="black [3200]" strokeweight="1pt"/>
                  </w:pict>
                </mc:Fallback>
              </mc:AlternateContent>
            </w:r>
          </w:p>
        </w:tc>
      </w:tr>
      <w:tr w:rsidR="005222AC" w:rsidRPr="00256358" w14:paraId="265AEF82" w14:textId="77777777" w:rsidTr="00981CE6">
        <w:trPr>
          <w:trHeight w:val="806"/>
        </w:trPr>
        <w:tc>
          <w:tcPr>
            <w:tcW w:w="7792" w:type="dxa"/>
          </w:tcPr>
          <w:p w14:paraId="00000013" w14:textId="65A66305" w:rsidR="005222AC" w:rsidRPr="00256358" w:rsidRDefault="00256358" w:rsidP="00256358">
            <w:pPr>
              <w:numPr>
                <w:ilvl w:val="0"/>
                <w:numId w:val="1"/>
              </w:numPr>
              <w:pBdr>
                <w:top w:val="nil"/>
                <w:left w:val="nil"/>
                <w:bottom w:val="nil"/>
                <w:right w:val="nil"/>
                <w:between w:val="nil"/>
              </w:pBdr>
              <w:tabs>
                <w:tab w:val="left" w:pos="720"/>
                <w:tab w:val="left" w:pos="1440"/>
                <w:tab w:val="left" w:pos="2160"/>
                <w:tab w:val="left" w:pos="2880"/>
                <w:tab w:val="left" w:pos="4680"/>
                <w:tab w:val="left" w:pos="5400"/>
                <w:tab w:val="right" w:pos="9000"/>
              </w:tabs>
              <w:spacing w:line="360" w:lineRule="auto"/>
              <w:jc w:val="both"/>
              <w:rPr>
                <w:rFonts w:ascii="Arial" w:eastAsia="Arial" w:hAnsi="Arial" w:cs="Arial"/>
                <w:color w:val="000000"/>
                <w:sz w:val="22"/>
                <w:szCs w:val="22"/>
              </w:rPr>
            </w:pPr>
            <w:r>
              <w:rPr>
                <w:rFonts w:ascii="Arial" w:eastAsia="Arial" w:hAnsi="Arial" w:cs="Arial"/>
                <w:color w:val="000000"/>
                <w:sz w:val="22"/>
                <w:szCs w:val="22"/>
              </w:rPr>
              <w:t xml:space="preserve">I have reviewed and agree to complete </w:t>
            </w:r>
            <w:r w:rsidR="002C36EA">
              <w:rPr>
                <w:rFonts w:ascii="Arial" w:eastAsia="Arial" w:hAnsi="Arial" w:cs="Arial"/>
                <w:color w:val="000000"/>
                <w:sz w:val="22"/>
                <w:szCs w:val="22"/>
              </w:rPr>
              <w:t>the Tonsillectomy Outcome Inventory 14 (TOI-14) quality of life questionnaire</w:t>
            </w:r>
          </w:p>
          <w:p w14:paraId="00000014" w14:textId="77777777" w:rsidR="005222AC" w:rsidRPr="00256358" w:rsidRDefault="005222AC" w:rsidP="00256358">
            <w:pPr>
              <w:pBdr>
                <w:top w:val="nil"/>
                <w:left w:val="nil"/>
                <w:bottom w:val="nil"/>
                <w:right w:val="nil"/>
                <w:between w:val="nil"/>
              </w:pBdr>
              <w:tabs>
                <w:tab w:val="left" w:pos="720"/>
                <w:tab w:val="left" w:pos="1440"/>
                <w:tab w:val="left" w:pos="2160"/>
                <w:tab w:val="left" w:pos="2880"/>
                <w:tab w:val="left" w:pos="4680"/>
                <w:tab w:val="left" w:pos="5400"/>
                <w:tab w:val="right" w:pos="9000"/>
              </w:tabs>
              <w:spacing w:line="360" w:lineRule="auto"/>
              <w:ind w:left="360"/>
              <w:jc w:val="both"/>
              <w:rPr>
                <w:rFonts w:ascii="Arial" w:eastAsia="Arial" w:hAnsi="Arial" w:cs="Arial"/>
                <w:color w:val="000000"/>
                <w:sz w:val="22"/>
                <w:szCs w:val="22"/>
              </w:rPr>
            </w:pPr>
          </w:p>
        </w:tc>
        <w:tc>
          <w:tcPr>
            <w:tcW w:w="1776" w:type="dxa"/>
          </w:tcPr>
          <w:p w14:paraId="00000015" w14:textId="4FB80A90" w:rsidR="005222AC" w:rsidRPr="00256358" w:rsidRDefault="008B7E36" w:rsidP="00256358">
            <w:pPr>
              <w:spacing w:line="360" w:lineRule="auto"/>
              <w:jc w:val="center"/>
              <w:rPr>
                <w:rFonts w:ascii="Arial" w:eastAsia="Arial" w:hAnsi="Arial" w:cs="Arial"/>
                <w:sz w:val="22"/>
                <w:szCs w:val="22"/>
              </w:rPr>
            </w:pPr>
            <w:r w:rsidRPr="00256358">
              <w:rPr>
                <w:rFonts w:ascii="Arial" w:eastAsia="Arial" w:hAnsi="Arial" w:cs="Arial"/>
                <w:noProof/>
                <w:sz w:val="22"/>
                <w:szCs w:val="22"/>
              </w:rPr>
              <mc:AlternateContent>
                <mc:Choice Requires="wps">
                  <w:drawing>
                    <wp:anchor distT="0" distB="0" distL="114300" distR="114300" simplePos="0" relativeHeight="251673600" behindDoc="0" locked="0" layoutInCell="1" allowOverlap="1" wp14:anchorId="627A0E94" wp14:editId="21193627">
                      <wp:simplePos x="0" y="0"/>
                      <wp:positionH relativeFrom="column">
                        <wp:posOffset>364144</wp:posOffset>
                      </wp:positionH>
                      <wp:positionV relativeFrom="paragraph">
                        <wp:posOffset>52070</wp:posOffset>
                      </wp:positionV>
                      <wp:extent cx="358815" cy="358815"/>
                      <wp:effectExtent l="0" t="0" r="9525" b="9525"/>
                      <wp:wrapNone/>
                      <wp:docPr id="9" name="Rectangle 9"/>
                      <wp:cNvGraphicFramePr/>
                      <a:graphic xmlns:a="http://schemas.openxmlformats.org/drawingml/2006/main">
                        <a:graphicData uri="http://schemas.microsoft.com/office/word/2010/wordprocessingShape">
                          <wps:wsp>
                            <wps:cNvSpPr/>
                            <wps:spPr>
                              <a:xfrm>
                                <a:off x="0" y="0"/>
                                <a:ext cx="358815" cy="35881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5D8E2FB5" id="Rectangle 9" o:spid="_x0000_s1026" style="position:absolute;margin-left:28.65pt;margin-top:4.1pt;width:28.25pt;height:28.2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" fillcolor="white [3201]" strokecolor="black [3200]" strokeweight="1pt"/>
                  </w:pict>
                </mc:Fallback>
              </mc:AlternateContent>
            </w:r>
          </w:p>
        </w:tc>
      </w:tr>
      <w:tr w:rsidR="005222AC" w:rsidRPr="00256358" w14:paraId="09A31DF4" w14:textId="77777777" w:rsidTr="00981CE6">
        <w:trPr>
          <w:trHeight w:val="806"/>
        </w:trPr>
        <w:tc>
          <w:tcPr>
            <w:tcW w:w="7792" w:type="dxa"/>
          </w:tcPr>
          <w:p w14:paraId="680B4FE0" w14:textId="561C249B" w:rsidR="005222AC" w:rsidRPr="002C36EA" w:rsidRDefault="008B3F0A" w:rsidP="00256358">
            <w:pPr>
              <w:numPr>
                <w:ilvl w:val="0"/>
                <w:numId w:val="1"/>
              </w:numPr>
              <w:pBdr>
                <w:top w:val="nil"/>
                <w:left w:val="nil"/>
                <w:bottom w:val="nil"/>
                <w:right w:val="nil"/>
                <w:between w:val="nil"/>
              </w:pBdr>
              <w:tabs>
                <w:tab w:val="left" w:pos="720"/>
                <w:tab w:val="left" w:pos="1440"/>
                <w:tab w:val="left" w:pos="2160"/>
                <w:tab w:val="left" w:pos="2880"/>
                <w:tab w:val="left" w:pos="4680"/>
                <w:tab w:val="left" w:pos="5400"/>
                <w:tab w:val="right" w:pos="9000"/>
              </w:tabs>
              <w:spacing w:line="360" w:lineRule="auto"/>
              <w:jc w:val="both"/>
              <w:rPr>
                <w:rFonts w:ascii="Arial" w:eastAsia="Arial" w:hAnsi="Arial" w:cs="Arial"/>
                <w:color w:val="000000"/>
                <w:sz w:val="22"/>
                <w:szCs w:val="22"/>
              </w:rPr>
            </w:pPr>
            <w:r w:rsidRPr="00256358">
              <w:rPr>
                <w:rFonts w:ascii="Arial" w:eastAsia="Arial" w:hAnsi="Arial" w:cs="Arial"/>
                <w:color w:val="000000"/>
                <w:sz w:val="22"/>
                <w:szCs w:val="22"/>
              </w:rPr>
              <w:t>I</w:t>
            </w:r>
            <w:r w:rsidRPr="00256358">
              <w:rPr>
                <w:rFonts w:ascii="Arial" w:eastAsia="Arial" w:hAnsi="Arial" w:cs="Arial"/>
                <w:sz w:val="22"/>
                <w:szCs w:val="22"/>
              </w:rPr>
              <w:t xml:space="preserve"> agree to being called after my operation to answer questions about my recovery. </w:t>
            </w:r>
          </w:p>
          <w:p w14:paraId="264140FF" w14:textId="30673DE5" w:rsidR="002C36EA" w:rsidRDefault="002C36EA" w:rsidP="002C36EA">
            <w:pPr>
              <w:pBdr>
                <w:top w:val="nil"/>
                <w:left w:val="nil"/>
                <w:bottom w:val="nil"/>
                <w:right w:val="nil"/>
                <w:between w:val="nil"/>
              </w:pBdr>
              <w:tabs>
                <w:tab w:val="left" w:pos="720"/>
                <w:tab w:val="left" w:pos="1440"/>
                <w:tab w:val="left" w:pos="2160"/>
                <w:tab w:val="left" w:pos="2880"/>
                <w:tab w:val="left" w:pos="4680"/>
                <w:tab w:val="left" w:pos="5400"/>
                <w:tab w:val="right" w:pos="9000"/>
              </w:tabs>
              <w:spacing w:line="360" w:lineRule="auto"/>
              <w:jc w:val="both"/>
              <w:rPr>
                <w:rFonts w:ascii="Arial" w:eastAsia="Arial" w:hAnsi="Arial" w:cs="Arial"/>
                <w:color w:val="000000"/>
                <w:sz w:val="22"/>
                <w:szCs w:val="22"/>
              </w:rPr>
            </w:pPr>
          </w:p>
          <w:p w14:paraId="03BE5592" w14:textId="719BD6C4" w:rsidR="002C36EA" w:rsidRPr="002C36EA" w:rsidRDefault="002C36EA" w:rsidP="002C36EA">
            <w:pPr>
              <w:pStyle w:val="ListParagraph"/>
              <w:numPr>
                <w:ilvl w:val="0"/>
                <w:numId w:val="1"/>
              </w:numPr>
              <w:pBdr>
                <w:top w:val="nil"/>
                <w:left w:val="nil"/>
                <w:bottom w:val="nil"/>
                <w:right w:val="nil"/>
                <w:between w:val="nil"/>
              </w:pBdr>
              <w:spacing w:line="360" w:lineRule="auto"/>
              <w:rPr>
                <w:rFonts w:ascii="Arial" w:eastAsia="Arial" w:hAnsi="Arial" w:cs="Arial"/>
                <w:color w:val="000000"/>
                <w:sz w:val="22"/>
                <w:szCs w:val="22"/>
              </w:rPr>
            </w:pPr>
            <w:r w:rsidRPr="002C36EA">
              <w:rPr>
                <w:rFonts w:ascii="Arial" w:hAnsi="Arial" w:cs="Arial"/>
                <w:sz w:val="22"/>
              </w:rPr>
              <w:t>I understand that relevant sections of my medical notes and data collected during the study, may be looked at by representatives from the research team</w:t>
            </w:r>
            <w:r>
              <w:rPr>
                <w:rFonts w:ascii="Arial" w:hAnsi="Arial" w:cs="Arial"/>
                <w:sz w:val="22"/>
              </w:rPr>
              <w:t xml:space="preserve"> and appropriate regulatory authorities, where it is relevant to my taking part in this research. I give permission for these individuals to have access to my records.</w:t>
            </w:r>
            <w:bookmarkStart w:id="4" w:name="_GoBack"/>
            <w:bookmarkEnd w:id="4"/>
          </w:p>
          <w:p w14:paraId="040CE621" w14:textId="77777777" w:rsidR="00296C1C" w:rsidRPr="00296C1C" w:rsidRDefault="00296C1C" w:rsidP="00296C1C">
            <w:pPr>
              <w:pBdr>
                <w:top w:val="nil"/>
                <w:left w:val="nil"/>
                <w:bottom w:val="nil"/>
                <w:right w:val="nil"/>
                <w:between w:val="nil"/>
              </w:pBdr>
              <w:spacing w:line="360" w:lineRule="auto"/>
              <w:rPr>
                <w:rFonts w:ascii="Arial" w:eastAsia="Arial" w:hAnsi="Arial" w:cs="Arial"/>
                <w:color w:val="000000"/>
                <w:sz w:val="22"/>
                <w:szCs w:val="22"/>
              </w:rPr>
            </w:pPr>
          </w:p>
          <w:p w14:paraId="5935E8DD" w14:textId="293BDFC6" w:rsidR="006D6B3D" w:rsidRDefault="00824ECE" w:rsidP="002C36EA">
            <w:pPr>
              <w:pStyle w:val="ListParagraph"/>
              <w:numPr>
                <w:ilvl w:val="0"/>
                <w:numId w:val="1"/>
              </w:numPr>
              <w:pBdr>
                <w:top w:val="nil"/>
                <w:left w:val="nil"/>
                <w:bottom w:val="nil"/>
                <w:right w:val="nil"/>
                <w:between w:val="nil"/>
              </w:pBdr>
              <w:spacing w:line="360" w:lineRule="auto"/>
              <w:rPr>
                <w:rFonts w:ascii="Arial" w:eastAsia="Arial" w:hAnsi="Arial" w:cs="Arial"/>
                <w:color w:val="000000"/>
                <w:sz w:val="22"/>
                <w:szCs w:val="22"/>
              </w:rPr>
            </w:pPr>
            <w:r w:rsidRPr="00256358">
              <w:rPr>
                <w:rFonts w:ascii="Arial" w:eastAsia="Arial" w:hAnsi="Arial" w:cs="Arial"/>
                <w:noProof/>
                <w:sz w:val="22"/>
                <w:szCs w:val="22"/>
                <w:lang w:eastAsia="en-GB"/>
              </w:rPr>
              <mc:AlternateContent>
                <mc:Choice Requires="wps">
                  <w:drawing>
                    <wp:anchor distT="0" distB="0" distL="114300" distR="114300" simplePos="0" relativeHeight="251698176" behindDoc="0" locked="0" layoutInCell="1" allowOverlap="1" wp14:anchorId="40AF262D" wp14:editId="57479FF5">
                      <wp:simplePos x="0" y="0"/>
                      <wp:positionH relativeFrom="column">
                        <wp:posOffset>5316220</wp:posOffset>
                      </wp:positionH>
                      <wp:positionV relativeFrom="paragraph">
                        <wp:posOffset>50165</wp:posOffset>
                      </wp:positionV>
                      <wp:extent cx="358815" cy="358815"/>
                      <wp:effectExtent l="0" t="0" r="9525" b="9525"/>
                      <wp:wrapNone/>
                      <wp:docPr id="4" name="Rectangle 4"/>
                      <wp:cNvGraphicFramePr/>
                      <a:graphic xmlns:a="http://schemas.openxmlformats.org/drawingml/2006/main">
                        <a:graphicData uri="http://schemas.microsoft.com/office/word/2010/wordprocessingShape">
                          <wps:wsp>
                            <wps:cNvSpPr/>
                            <wps:spPr>
                              <a:xfrm>
                                <a:off x="0" y="0"/>
                                <a:ext cx="358815" cy="35881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1C13BA8B" id="Rectangle 4" o:spid="_x0000_s1026" style="position:absolute;margin-left:418.6pt;margin-top:3.95pt;width:28.25pt;height:28.25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" fillcolor="white [3201]" strokecolor="black [3200]" strokeweight="1pt"/>
                  </w:pict>
                </mc:Fallback>
              </mc:AlternateContent>
            </w:r>
            <w:r w:rsidR="006D6B3D">
              <w:rPr>
                <w:rFonts w:ascii="Arial" w:eastAsia="Arial" w:hAnsi="Arial" w:cs="Arial"/>
                <w:color w:val="000000"/>
                <w:sz w:val="22"/>
                <w:szCs w:val="22"/>
              </w:rPr>
              <w:t>I understand in the event</w:t>
            </w:r>
            <w:r w:rsidR="00962B25">
              <w:rPr>
                <w:rFonts w:ascii="Arial" w:eastAsia="Arial" w:hAnsi="Arial" w:cs="Arial"/>
                <w:color w:val="000000"/>
                <w:sz w:val="22"/>
                <w:szCs w:val="22"/>
              </w:rPr>
              <w:t xml:space="preserve"> I am unable to continue with the study, any information already collected will be used</w:t>
            </w:r>
            <w:r w:rsidR="006D6B3D">
              <w:rPr>
                <w:rFonts w:ascii="Arial" w:eastAsia="Arial" w:hAnsi="Arial" w:cs="Arial"/>
                <w:color w:val="000000"/>
                <w:sz w:val="22"/>
                <w:szCs w:val="22"/>
              </w:rPr>
              <w:t xml:space="preserve"> </w:t>
            </w:r>
            <w:r w:rsidR="00962B25">
              <w:rPr>
                <w:rFonts w:ascii="Arial" w:eastAsia="Arial" w:hAnsi="Arial" w:cs="Arial"/>
                <w:color w:val="000000"/>
                <w:sz w:val="22"/>
                <w:szCs w:val="22"/>
              </w:rPr>
              <w:t>but</w:t>
            </w:r>
            <w:r w:rsidR="008E3322">
              <w:rPr>
                <w:rFonts w:ascii="Arial" w:eastAsia="Arial" w:hAnsi="Arial" w:cs="Arial"/>
                <w:color w:val="000000"/>
                <w:sz w:val="22"/>
                <w:szCs w:val="22"/>
              </w:rPr>
              <w:t xml:space="preserve"> no further data or additional research procedures will be carried out. </w:t>
            </w:r>
          </w:p>
          <w:p w14:paraId="04334406" w14:textId="35A444BA" w:rsidR="006D6B3D" w:rsidRPr="006D6B3D" w:rsidRDefault="00824ECE" w:rsidP="006D6B3D">
            <w:pPr>
              <w:pStyle w:val="ListParagraph"/>
              <w:rPr>
                <w:rFonts w:ascii="Arial" w:eastAsia="Arial" w:hAnsi="Arial" w:cs="Arial"/>
                <w:color w:val="000000"/>
                <w:sz w:val="22"/>
                <w:szCs w:val="22"/>
              </w:rPr>
            </w:pPr>
            <w:r w:rsidRPr="00256358">
              <w:rPr>
                <w:rFonts w:ascii="Arial" w:eastAsia="Arial" w:hAnsi="Arial" w:cs="Arial"/>
                <w:noProof/>
                <w:sz w:val="22"/>
                <w:szCs w:val="22"/>
                <w:lang w:eastAsia="en-GB"/>
              </w:rPr>
              <mc:AlternateContent>
                <mc:Choice Requires="wps">
                  <w:drawing>
                    <wp:anchor distT="0" distB="0" distL="114300" distR="114300" simplePos="0" relativeHeight="251694080" behindDoc="0" locked="0" layoutInCell="1" allowOverlap="1" wp14:anchorId="517613BF" wp14:editId="799A0E2F">
                      <wp:simplePos x="0" y="0"/>
                      <wp:positionH relativeFrom="column">
                        <wp:posOffset>5321300</wp:posOffset>
                      </wp:positionH>
                      <wp:positionV relativeFrom="paragraph">
                        <wp:posOffset>31115</wp:posOffset>
                      </wp:positionV>
                      <wp:extent cx="358775" cy="358775"/>
                      <wp:effectExtent l="0" t="0" r="9525" b="9525"/>
                      <wp:wrapNone/>
                      <wp:docPr id="15" name="Rectangle 15"/>
                      <wp:cNvGraphicFramePr/>
                      <a:graphic xmlns:a="http://schemas.openxmlformats.org/drawingml/2006/main">
                        <a:graphicData uri="http://schemas.microsoft.com/office/word/2010/wordprocessingShape">
                          <wps:wsp>
                            <wps:cNvSpPr/>
                            <wps:spPr>
                              <a:xfrm>
                                <a:off x="0" y="0"/>
                                <a:ext cx="358775" cy="35877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0A104DB9" id="Rectangle 15" o:spid="_x0000_s1026" style="position:absolute;margin-left:419pt;margin-top:2.45pt;width:28.25pt;height:28.25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" fillcolor="white [3201]" strokecolor="black [3200]" strokeweight="1pt"/>
                  </w:pict>
                </mc:Fallback>
              </mc:AlternateContent>
            </w:r>
          </w:p>
          <w:p w14:paraId="00000016" w14:textId="5BB6A7C7" w:rsidR="00256358" w:rsidRPr="008E3322" w:rsidRDefault="002C36EA" w:rsidP="008E3322">
            <w:pPr>
              <w:pStyle w:val="ListParagraph"/>
              <w:numPr>
                <w:ilvl w:val="0"/>
                <w:numId w:val="1"/>
              </w:numPr>
              <w:pBdr>
                <w:top w:val="nil"/>
                <w:left w:val="nil"/>
                <w:bottom w:val="nil"/>
                <w:right w:val="nil"/>
                <w:between w:val="nil"/>
              </w:pBdr>
              <w:spacing w:line="360" w:lineRule="auto"/>
              <w:rPr>
                <w:rFonts w:ascii="Arial" w:eastAsia="Arial" w:hAnsi="Arial" w:cs="Arial"/>
                <w:color w:val="000000"/>
                <w:sz w:val="22"/>
                <w:szCs w:val="22"/>
              </w:rPr>
            </w:pPr>
            <w:r w:rsidRPr="00256358">
              <w:rPr>
                <w:rFonts w:ascii="Arial" w:eastAsia="Arial" w:hAnsi="Arial" w:cs="Arial"/>
                <w:color w:val="000000"/>
                <w:sz w:val="22"/>
                <w:szCs w:val="22"/>
              </w:rPr>
              <w:t>I agree to participate and take part in the study.</w:t>
            </w:r>
          </w:p>
        </w:tc>
        <w:tc>
          <w:tcPr>
            <w:tcW w:w="1776" w:type="dxa"/>
          </w:tcPr>
          <w:p w14:paraId="00000017" w14:textId="6189AFC8" w:rsidR="005222AC" w:rsidRPr="00256358" w:rsidRDefault="002C36EA" w:rsidP="00256358">
            <w:pPr>
              <w:spacing w:line="360" w:lineRule="auto"/>
              <w:jc w:val="center"/>
              <w:rPr>
                <w:rFonts w:ascii="Arial" w:eastAsia="Arial" w:hAnsi="Arial" w:cs="Arial"/>
                <w:sz w:val="22"/>
                <w:szCs w:val="22"/>
              </w:rPr>
            </w:pPr>
            <w:r w:rsidRPr="00256358">
              <w:rPr>
                <w:rFonts w:ascii="Arial" w:eastAsia="Arial" w:hAnsi="Arial" w:cs="Arial"/>
                <w:noProof/>
                <w:sz w:val="22"/>
                <w:szCs w:val="22"/>
              </w:rPr>
              <w:lastRenderedPageBreak/>
              <mc:AlternateContent>
                <mc:Choice Requires="wps">
                  <w:drawing>
                    <wp:anchor distT="0" distB="0" distL="114300" distR="114300" simplePos="0" relativeHeight="251687936" behindDoc="0" locked="0" layoutInCell="1" allowOverlap="1" wp14:anchorId="3F44A219" wp14:editId="54E8B358">
                      <wp:simplePos x="0" y="0"/>
                      <wp:positionH relativeFrom="column">
                        <wp:posOffset>364675</wp:posOffset>
                      </wp:positionH>
                      <wp:positionV relativeFrom="paragraph">
                        <wp:posOffset>760609</wp:posOffset>
                      </wp:positionV>
                      <wp:extent cx="358815" cy="358815"/>
                      <wp:effectExtent l="0" t="0" r="9525" b="9525"/>
                      <wp:wrapNone/>
                      <wp:docPr id="16" name="Rectangle 16"/>
                      <wp:cNvGraphicFramePr/>
                      <a:graphic xmlns:a="http://schemas.openxmlformats.org/drawingml/2006/main">
                        <a:graphicData uri="http://schemas.microsoft.com/office/word/2010/wordprocessingShape">
                          <wps:wsp>
                            <wps:cNvSpPr/>
                            <wps:spPr>
                              <a:xfrm>
                                <a:off x="0" y="0"/>
                                <a:ext cx="358815" cy="358815"/>
                              </a:xfrm>
                              <a:prstGeom prst="rect">
                                <a:avLst/>
                              </a:prstGeom>
                            </wps:spPr>
                            <wps:style>
                              <a:lnRef idx="2">
                                <a:schemeClr val="dk1"/>
                              </a:lnRef>
                              <a:fillRef idx="1">
                                <a:schemeClr val="lt1"/>
                              </a:fillRef>
                              <a:effectRef idx="0">
                                <a:schemeClr val="dk1"/>
                              </a:effectRef>
                              <a:fontRef idx="minor">
                                <a:schemeClr val="dk1"/>
                              </a:fontRef>
                            </wps:style>
                            <wps:txbx>
                              <w:txbxContent>
                                <w:p w14:paraId="3FA791F7" w14:textId="302E87A7" w:rsidR="006D6B3D" w:rsidRDefault="006D6B3D" w:rsidP="006D6B3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F44A219" id="Rectangle 16" o:spid="_x0000_s1026" style="position:absolute;left:0;text-align:left;margin-left:28.7pt;margin-top:59.9pt;width:28.25pt;height:28.25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" fillcolor="white [3201]" strokecolor="black [3200]" strokeweight="1pt">
                      <v:textbox>
                        <w:txbxContent>
                          <w:p w14:paraId="3FA791F7" w14:textId="302E87A7" w:rsidR="006D6B3D" w:rsidRDefault="006D6B3D" w:rsidP="006D6B3D">
                            <w:pPr>
                              <w:jc w:val="center"/>
                            </w:pPr>
                          </w:p>
                        </w:txbxContent>
                      </v:textbox>
                    </v:rect>
                  </w:pict>
                </mc:Fallback>
              </mc:AlternateContent>
            </w:r>
            <w:r w:rsidR="008B7E36" w:rsidRPr="00256358">
              <w:rPr>
                <w:rFonts w:ascii="Arial" w:eastAsia="Arial" w:hAnsi="Arial" w:cs="Arial"/>
                <w:noProof/>
                <w:sz w:val="22"/>
                <w:szCs w:val="22"/>
              </w:rPr>
              <mc:AlternateContent>
                <mc:Choice Requires="wps">
                  <w:drawing>
                    <wp:anchor distT="0" distB="0" distL="114300" distR="114300" simplePos="0" relativeHeight="251671552" behindDoc="0" locked="0" layoutInCell="1" allowOverlap="1" wp14:anchorId="356986AF" wp14:editId="6AA1E40C">
                      <wp:simplePos x="0" y="0"/>
                      <wp:positionH relativeFrom="column">
                        <wp:posOffset>364145</wp:posOffset>
                      </wp:positionH>
                      <wp:positionV relativeFrom="paragraph">
                        <wp:posOffset>23639</wp:posOffset>
                      </wp:positionV>
                      <wp:extent cx="358815" cy="358815"/>
                      <wp:effectExtent l="0" t="0" r="9525" b="9525"/>
                      <wp:wrapNone/>
                      <wp:docPr id="8" name="Rectangle 8"/>
                      <wp:cNvGraphicFramePr/>
                      <a:graphic xmlns:a="http://schemas.openxmlformats.org/drawingml/2006/main">
                        <a:graphicData uri="http://schemas.microsoft.com/office/word/2010/wordprocessingShape">
                          <wps:wsp>
                            <wps:cNvSpPr/>
                            <wps:spPr>
                              <a:xfrm>
                                <a:off x="0" y="0"/>
                                <a:ext cx="358815" cy="35881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04F470B7" id="Rectangle 8" o:spid="_x0000_s1026" style="position:absolute;margin-left:28.65pt;margin-top:1.85pt;width:28.25pt;height:28.2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" fillcolor="white [3201]" strokecolor="black [3200]" strokeweight="1pt"/>
                  </w:pict>
                </mc:Fallback>
              </mc:AlternateContent>
            </w:r>
          </w:p>
        </w:tc>
      </w:tr>
    </w:tbl>
    <w:tbl>
      <w:tblPr>
        <w:tblStyle w:val="TableGrid"/>
        <w:tblpPr w:leftFromText="180" w:rightFromText="180" w:vertAnchor="text" w:horzAnchor="margin" w:tblpY="353"/>
        <w:tblOverlap w:val="never"/>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96"/>
        <w:gridCol w:w="2977"/>
        <w:gridCol w:w="2552"/>
        <w:gridCol w:w="2409"/>
      </w:tblGrid>
      <w:tr w:rsidR="00D2077C" w:rsidRPr="002B7F22" w14:paraId="1747FBC1" w14:textId="77777777" w:rsidTr="00D2077C">
        <w:trPr>
          <w:trHeight w:val="585"/>
        </w:trPr>
        <w:tc>
          <w:tcPr>
            <w:tcW w:w="1696" w:type="dxa"/>
            <w:tcMar>
              <w:left w:w="28" w:type="dxa"/>
              <w:right w:w="28" w:type="dxa"/>
            </w:tcMar>
          </w:tcPr>
          <w:p w14:paraId="536B65BB" w14:textId="77777777" w:rsidR="00D2077C" w:rsidRPr="002C36EA" w:rsidRDefault="00D2077C" w:rsidP="00D2077C">
            <w:pPr>
              <w:pStyle w:val="NoSpacing"/>
              <w:framePr w:hSpace="0" w:wrap="auto" w:vAnchor="margin" w:hAnchor="text" w:yAlign="inline"/>
              <w:suppressOverlap w:val="0"/>
              <w:rPr>
                <w:rStyle w:val="Strong"/>
                <w:rFonts w:ascii="Arial" w:hAnsi="Arial" w:cs="Arial"/>
              </w:rPr>
            </w:pPr>
            <w:r w:rsidRPr="002C36EA">
              <w:rPr>
                <w:rStyle w:val="Strong"/>
                <w:rFonts w:ascii="Arial" w:hAnsi="Arial" w:cs="Arial"/>
              </w:rPr>
              <w:t xml:space="preserve">Signature of Participant: </w:t>
            </w:r>
          </w:p>
        </w:tc>
        <w:tc>
          <w:tcPr>
            <w:tcW w:w="2977" w:type="dxa"/>
            <w:tcMar>
              <w:left w:w="28" w:type="dxa"/>
              <w:right w:w="28" w:type="dxa"/>
            </w:tcMar>
          </w:tcPr>
          <w:p w14:paraId="24B5C70E" w14:textId="77777777" w:rsidR="00D2077C" w:rsidRDefault="00D2077C" w:rsidP="00D2077C">
            <w:pPr>
              <w:pStyle w:val="NoSpacing"/>
              <w:framePr w:hSpace="0" w:wrap="auto" w:vAnchor="margin" w:hAnchor="text" w:yAlign="inline"/>
              <w:suppressOverlap w:val="0"/>
              <w:rPr>
                <w:rStyle w:val="Strong"/>
                <w:rFonts w:ascii="Arial" w:hAnsi="Arial" w:cs="Arial"/>
              </w:rPr>
            </w:pPr>
          </w:p>
          <w:p w14:paraId="23E72489" w14:textId="77777777" w:rsidR="00D2077C" w:rsidRDefault="00D2077C" w:rsidP="00D2077C">
            <w:pPr>
              <w:pStyle w:val="NoSpacing"/>
              <w:framePr w:hSpace="0" w:wrap="auto" w:vAnchor="margin" w:hAnchor="text" w:yAlign="inline"/>
              <w:suppressOverlap w:val="0"/>
              <w:rPr>
                <w:rStyle w:val="Strong"/>
                <w:rFonts w:ascii="Arial" w:hAnsi="Arial" w:cs="Arial"/>
              </w:rPr>
            </w:pPr>
          </w:p>
          <w:p w14:paraId="5A2A8E13" w14:textId="652CCE5B" w:rsidR="00D2077C" w:rsidRPr="002C36EA" w:rsidRDefault="00D2077C" w:rsidP="00D2077C">
            <w:pPr>
              <w:pStyle w:val="NoSpacing"/>
              <w:framePr w:hSpace="0" w:wrap="auto" w:vAnchor="margin" w:hAnchor="text" w:yAlign="inline"/>
              <w:suppressOverlap w:val="0"/>
              <w:rPr>
                <w:rStyle w:val="Strong"/>
                <w:rFonts w:ascii="Arial" w:hAnsi="Arial" w:cs="Arial"/>
              </w:rPr>
            </w:pPr>
            <w:r>
              <w:rPr>
                <w:rStyle w:val="Strong"/>
                <w:rFonts w:ascii="Arial" w:hAnsi="Arial" w:cs="Arial"/>
              </w:rPr>
              <w:t>_____________________</w:t>
            </w:r>
          </w:p>
        </w:tc>
        <w:tc>
          <w:tcPr>
            <w:tcW w:w="2552" w:type="dxa"/>
            <w:tcMar>
              <w:left w:w="28" w:type="dxa"/>
              <w:right w:w="28" w:type="dxa"/>
            </w:tcMar>
          </w:tcPr>
          <w:p w14:paraId="2D995242" w14:textId="77777777" w:rsidR="00D2077C" w:rsidRPr="002C36EA" w:rsidRDefault="00D2077C" w:rsidP="00D2077C">
            <w:pPr>
              <w:pStyle w:val="NoSpacing"/>
              <w:framePr w:hSpace="0" w:wrap="auto" w:vAnchor="margin" w:hAnchor="text" w:yAlign="inline"/>
              <w:suppressOverlap w:val="0"/>
              <w:rPr>
                <w:rStyle w:val="Strong"/>
                <w:rFonts w:ascii="Arial" w:hAnsi="Arial" w:cs="Arial"/>
              </w:rPr>
            </w:pPr>
          </w:p>
          <w:p w14:paraId="6DF58245" w14:textId="77777777" w:rsidR="00D2077C" w:rsidRPr="002C36EA" w:rsidRDefault="00D2077C" w:rsidP="00D2077C">
            <w:pPr>
              <w:pStyle w:val="NoSpacing"/>
              <w:framePr w:hSpace="0" w:wrap="auto" w:vAnchor="margin" w:hAnchor="text" w:yAlign="inline"/>
              <w:suppressOverlap w:val="0"/>
              <w:rPr>
                <w:rStyle w:val="Strong"/>
                <w:rFonts w:ascii="Arial" w:hAnsi="Arial" w:cs="Arial"/>
              </w:rPr>
            </w:pPr>
            <w:r w:rsidRPr="002C36EA">
              <w:rPr>
                <w:rStyle w:val="Strong"/>
                <w:rFonts w:ascii="Arial" w:hAnsi="Arial" w:cs="Arial"/>
              </w:rPr>
              <w:t>Date of signature:</w:t>
            </w:r>
          </w:p>
          <w:p w14:paraId="7E93782A" w14:textId="77777777" w:rsidR="00D2077C" w:rsidRPr="002C36EA" w:rsidRDefault="00D2077C" w:rsidP="00D2077C">
            <w:pPr>
              <w:pStyle w:val="NoSpacing"/>
              <w:framePr w:hSpace="0" w:wrap="auto" w:vAnchor="margin" w:hAnchor="text" w:yAlign="inline"/>
              <w:suppressOverlap w:val="0"/>
              <w:rPr>
                <w:rStyle w:val="Strong"/>
                <w:rFonts w:ascii="Arial" w:hAnsi="Arial" w:cs="Arial"/>
              </w:rPr>
            </w:pPr>
          </w:p>
        </w:tc>
        <w:tc>
          <w:tcPr>
            <w:tcW w:w="2409" w:type="dxa"/>
          </w:tcPr>
          <w:p w14:paraId="7A847E40" w14:textId="77777777" w:rsidR="00D2077C" w:rsidRDefault="00D2077C" w:rsidP="00D2077C">
            <w:pPr>
              <w:pStyle w:val="NoSpacing"/>
              <w:framePr w:hSpace="0" w:wrap="auto" w:vAnchor="margin" w:hAnchor="text" w:yAlign="inline"/>
              <w:suppressOverlap w:val="0"/>
              <w:rPr>
                <w:rStyle w:val="Strong"/>
                <w:rFonts w:ascii="Arial" w:hAnsi="Arial" w:cs="Arial"/>
              </w:rPr>
            </w:pPr>
          </w:p>
          <w:p w14:paraId="47EC56B5" w14:textId="77777777" w:rsidR="00D2077C" w:rsidRDefault="00D2077C" w:rsidP="00D2077C">
            <w:pPr>
              <w:pStyle w:val="NoSpacing"/>
              <w:framePr w:hSpace="0" w:wrap="auto" w:vAnchor="margin" w:hAnchor="text" w:yAlign="inline"/>
              <w:suppressOverlap w:val="0"/>
              <w:rPr>
                <w:rStyle w:val="Strong"/>
                <w:rFonts w:ascii="Arial" w:hAnsi="Arial" w:cs="Arial"/>
              </w:rPr>
            </w:pPr>
          </w:p>
          <w:p w14:paraId="7A75E10F" w14:textId="3E351D94" w:rsidR="00D2077C" w:rsidRPr="002C36EA" w:rsidRDefault="00D2077C" w:rsidP="00D2077C">
            <w:pPr>
              <w:pStyle w:val="NoSpacing"/>
              <w:framePr w:hSpace="0" w:wrap="auto" w:vAnchor="margin" w:hAnchor="text" w:yAlign="inline"/>
              <w:suppressOverlap w:val="0"/>
              <w:rPr>
                <w:rStyle w:val="Strong"/>
                <w:rFonts w:ascii="Arial" w:hAnsi="Arial" w:cs="Arial"/>
              </w:rPr>
            </w:pPr>
            <w:r>
              <w:rPr>
                <w:rStyle w:val="Strong"/>
                <w:rFonts w:ascii="Arial" w:hAnsi="Arial" w:cs="Arial"/>
              </w:rPr>
              <w:t>________________</w:t>
            </w:r>
          </w:p>
        </w:tc>
      </w:tr>
      <w:tr w:rsidR="00D2077C" w:rsidRPr="002B7F22" w14:paraId="4952A59B" w14:textId="77777777" w:rsidTr="00D2077C">
        <w:trPr>
          <w:trHeight w:val="770"/>
        </w:trPr>
        <w:tc>
          <w:tcPr>
            <w:tcW w:w="1696" w:type="dxa"/>
            <w:tcMar>
              <w:left w:w="28" w:type="dxa"/>
              <w:right w:w="28" w:type="dxa"/>
            </w:tcMar>
          </w:tcPr>
          <w:p w14:paraId="357DB931" w14:textId="77777777" w:rsidR="00D2077C" w:rsidRDefault="00D2077C" w:rsidP="00D2077C">
            <w:pPr>
              <w:pStyle w:val="NoSpacing"/>
              <w:framePr w:hSpace="0" w:wrap="auto" w:vAnchor="margin" w:hAnchor="text" w:yAlign="inline"/>
              <w:suppressOverlap w:val="0"/>
              <w:rPr>
                <w:rStyle w:val="Strong"/>
                <w:rFonts w:ascii="Arial" w:hAnsi="Arial" w:cs="Arial"/>
              </w:rPr>
            </w:pPr>
          </w:p>
          <w:p w14:paraId="3F91E5F8" w14:textId="515B4548" w:rsidR="00D2077C" w:rsidRPr="002C36EA" w:rsidRDefault="00D2077C" w:rsidP="00D2077C">
            <w:pPr>
              <w:pStyle w:val="NoSpacing"/>
              <w:framePr w:hSpace="0" w:wrap="auto" w:vAnchor="margin" w:hAnchor="text" w:yAlign="inline"/>
              <w:suppressOverlap w:val="0"/>
              <w:rPr>
                <w:rStyle w:val="Strong"/>
                <w:rFonts w:ascii="Arial" w:hAnsi="Arial" w:cs="Arial"/>
              </w:rPr>
            </w:pPr>
            <w:r w:rsidRPr="002C36EA">
              <w:rPr>
                <w:rStyle w:val="Strong"/>
                <w:rFonts w:ascii="Arial" w:hAnsi="Arial" w:cs="Arial"/>
              </w:rPr>
              <w:t>Print Name of Participant:</w:t>
            </w:r>
          </w:p>
        </w:tc>
        <w:tc>
          <w:tcPr>
            <w:tcW w:w="2977" w:type="dxa"/>
            <w:tcMar>
              <w:left w:w="28" w:type="dxa"/>
              <w:right w:w="28" w:type="dxa"/>
            </w:tcMar>
          </w:tcPr>
          <w:p w14:paraId="4A4F4175" w14:textId="77777777" w:rsidR="009E1522" w:rsidRDefault="009E1522" w:rsidP="00D2077C">
            <w:pPr>
              <w:pStyle w:val="NoSpacing"/>
              <w:framePr w:hSpace="0" w:wrap="auto" w:vAnchor="margin" w:hAnchor="text" w:yAlign="inline"/>
              <w:suppressOverlap w:val="0"/>
              <w:rPr>
                <w:rStyle w:val="Strong"/>
                <w:rFonts w:ascii="Arial" w:hAnsi="Arial" w:cs="Arial"/>
              </w:rPr>
            </w:pPr>
          </w:p>
          <w:p w14:paraId="6292DF31" w14:textId="77777777" w:rsidR="009E1522" w:rsidRDefault="009E1522" w:rsidP="00D2077C">
            <w:pPr>
              <w:pStyle w:val="NoSpacing"/>
              <w:framePr w:hSpace="0" w:wrap="auto" w:vAnchor="margin" w:hAnchor="text" w:yAlign="inline"/>
              <w:suppressOverlap w:val="0"/>
              <w:rPr>
                <w:rStyle w:val="Strong"/>
                <w:rFonts w:ascii="Arial" w:hAnsi="Arial" w:cs="Arial"/>
              </w:rPr>
            </w:pPr>
          </w:p>
          <w:p w14:paraId="2A1936AF" w14:textId="77777777" w:rsidR="009E1522" w:rsidRDefault="009E1522" w:rsidP="00D2077C">
            <w:pPr>
              <w:pStyle w:val="NoSpacing"/>
              <w:framePr w:hSpace="0" w:wrap="auto" w:vAnchor="margin" w:hAnchor="text" w:yAlign="inline"/>
              <w:suppressOverlap w:val="0"/>
              <w:rPr>
                <w:rStyle w:val="Strong"/>
                <w:rFonts w:ascii="Arial" w:hAnsi="Arial" w:cs="Arial"/>
              </w:rPr>
            </w:pPr>
          </w:p>
          <w:p w14:paraId="5B30202D" w14:textId="378951F0" w:rsidR="00D2077C" w:rsidRPr="002C36EA" w:rsidRDefault="00296C1C" w:rsidP="00D2077C">
            <w:pPr>
              <w:pStyle w:val="NoSpacing"/>
              <w:framePr w:hSpace="0" w:wrap="auto" w:vAnchor="margin" w:hAnchor="text" w:yAlign="inline"/>
              <w:suppressOverlap w:val="0"/>
              <w:rPr>
                <w:rStyle w:val="Strong"/>
                <w:rFonts w:ascii="Arial" w:hAnsi="Arial" w:cs="Arial"/>
              </w:rPr>
            </w:pPr>
            <w:r>
              <w:rPr>
                <w:rStyle w:val="Strong"/>
                <w:rFonts w:ascii="Arial" w:hAnsi="Arial" w:cs="Arial"/>
              </w:rPr>
              <w:t>___________________</w:t>
            </w:r>
          </w:p>
        </w:tc>
        <w:tc>
          <w:tcPr>
            <w:tcW w:w="2552" w:type="dxa"/>
            <w:tcMar>
              <w:left w:w="28" w:type="dxa"/>
              <w:right w:w="28" w:type="dxa"/>
            </w:tcMar>
          </w:tcPr>
          <w:p w14:paraId="604F4A51" w14:textId="71E787EF" w:rsidR="00D2077C" w:rsidRDefault="00D2077C" w:rsidP="00D2077C">
            <w:pPr>
              <w:pStyle w:val="NoSpacing"/>
              <w:framePr w:hSpace="0" w:wrap="auto" w:vAnchor="margin" w:hAnchor="text" w:yAlign="inline"/>
              <w:suppressOverlap w:val="0"/>
              <w:rPr>
                <w:rStyle w:val="Strong"/>
                <w:rFonts w:ascii="Arial" w:hAnsi="Arial" w:cs="Arial"/>
              </w:rPr>
            </w:pPr>
          </w:p>
          <w:p w14:paraId="5A56C88B" w14:textId="77777777" w:rsidR="00D2077C" w:rsidRPr="002C36EA" w:rsidRDefault="00D2077C" w:rsidP="00D2077C">
            <w:pPr>
              <w:pStyle w:val="NoSpacing"/>
              <w:framePr w:hSpace="0" w:wrap="auto" w:vAnchor="margin" w:hAnchor="text" w:yAlign="inline"/>
              <w:suppressOverlap w:val="0"/>
              <w:rPr>
                <w:rStyle w:val="Strong"/>
                <w:rFonts w:ascii="Arial" w:hAnsi="Arial" w:cs="Arial"/>
              </w:rPr>
            </w:pPr>
          </w:p>
          <w:p w14:paraId="5CE2FBD0" w14:textId="77777777" w:rsidR="00D2077C" w:rsidRPr="002C36EA" w:rsidRDefault="00D2077C" w:rsidP="00D2077C">
            <w:pPr>
              <w:pStyle w:val="NoSpacing"/>
              <w:framePr w:hSpace="0" w:wrap="auto" w:vAnchor="margin" w:hAnchor="text" w:yAlign="inline"/>
              <w:suppressOverlap w:val="0"/>
              <w:rPr>
                <w:rStyle w:val="Strong"/>
                <w:rFonts w:ascii="Arial" w:hAnsi="Arial" w:cs="Arial"/>
              </w:rPr>
            </w:pPr>
            <w:r w:rsidRPr="002C36EA">
              <w:rPr>
                <w:rStyle w:val="Strong"/>
                <w:rFonts w:ascii="Arial" w:hAnsi="Arial" w:cs="Arial"/>
              </w:rPr>
              <w:t>Date I read the Patient Information Sheet:</w:t>
            </w:r>
          </w:p>
        </w:tc>
        <w:tc>
          <w:tcPr>
            <w:tcW w:w="2409" w:type="dxa"/>
          </w:tcPr>
          <w:p w14:paraId="22C044FA" w14:textId="77777777" w:rsidR="00D2077C" w:rsidRDefault="00D2077C" w:rsidP="00D2077C">
            <w:pPr>
              <w:pStyle w:val="NoSpacing"/>
              <w:framePr w:hSpace="0" w:wrap="auto" w:vAnchor="margin" w:hAnchor="text" w:yAlign="inline"/>
              <w:suppressOverlap w:val="0"/>
              <w:rPr>
                <w:rStyle w:val="Strong"/>
                <w:rFonts w:ascii="Arial" w:hAnsi="Arial" w:cs="Arial"/>
              </w:rPr>
            </w:pPr>
          </w:p>
          <w:p w14:paraId="4522EF01" w14:textId="4E586BEA" w:rsidR="00D2077C" w:rsidRDefault="00D2077C" w:rsidP="00D2077C">
            <w:pPr>
              <w:pStyle w:val="NoSpacing"/>
              <w:framePr w:hSpace="0" w:wrap="auto" w:vAnchor="margin" w:hAnchor="text" w:yAlign="inline"/>
              <w:suppressOverlap w:val="0"/>
              <w:rPr>
                <w:rStyle w:val="Strong"/>
                <w:rFonts w:ascii="Arial" w:hAnsi="Arial" w:cs="Arial"/>
              </w:rPr>
            </w:pPr>
          </w:p>
          <w:p w14:paraId="39B5E216" w14:textId="77777777" w:rsidR="009E1522" w:rsidRDefault="009E1522" w:rsidP="00D2077C">
            <w:pPr>
              <w:pStyle w:val="NoSpacing"/>
              <w:framePr w:hSpace="0" w:wrap="auto" w:vAnchor="margin" w:hAnchor="text" w:yAlign="inline"/>
              <w:suppressOverlap w:val="0"/>
              <w:rPr>
                <w:rStyle w:val="Strong"/>
                <w:rFonts w:ascii="Arial" w:hAnsi="Arial" w:cs="Arial"/>
              </w:rPr>
            </w:pPr>
          </w:p>
          <w:p w14:paraId="0AE3341B" w14:textId="2453B0E4" w:rsidR="00D2077C" w:rsidRPr="002C36EA" w:rsidRDefault="00D2077C" w:rsidP="00D2077C">
            <w:pPr>
              <w:pStyle w:val="NoSpacing"/>
              <w:framePr w:hSpace="0" w:wrap="auto" w:vAnchor="margin" w:hAnchor="text" w:yAlign="inline"/>
              <w:suppressOverlap w:val="0"/>
              <w:rPr>
                <w:rStyle w:val="Strong"/>
                <w:rFonts w:ascii="Arial" w:hAnsi="Arial" w:cs="Arial"/>
              </w:rPr>
            </w:pPr>
            <w:r>
              <w:rPr>
                <w:rStyle w:val="Strong"/>
                <w:rFonts w:ascii="Arial" w:hAnsi="Arial" w:cs="Arial"/>
              </w:rPr>
              <w:t>________________</w:t>
            </w:r>
          </w:p>
        </w:tc>
      </w:tr>
    </w:tbl>
    <w:p w14:paraId="204CBD8D" w14:textId="51617F3B" w:rsidR="008E3322" w:rsidRDefault="008E3322" w:rsidP="00256358">
      <w:pPr>
        <w:pStyle w:val="Heading2"/>
        <w:spacing w:line="360" w:lineRule="auto"/>
        <w:rPr>
          <w:rFonts w:ascii="Arial" w:hAnsi="Arial" w:cs="Arial"/>
          <w:sz w:val="22"/>
          <w:szCs w:val="22"/>
        </w:rPr>
      </w:pPr>
    </w:p>
    <w:p w14:paraId="08F3B2C7" w14:textId="720E0E6F" w:rsidR="00256358" w:rsidRPr="00256358" w:rsidRDefault="00256358" w:rsidP="00256358">
      <w:pPr>
        <w:pStyle w:val="Heading2"/>
        <w:spacing w:line="360" w:lineRule="auto"/>
        <w:rPr>
          <w:rFonts w:ascii="Arial" w:hAnsi="Arial" w:cs="Arial"/>
          <w:sz w:val="22"/>
          <w:szCs w:val="22"/>
        </w:rPr>
      </w:pPr>
      <w:r w:rsidRPr="00256358">
        <w:rPr>
          <w:rFonts w:ascii="Arial" w:hAnsi="Arial" w:cs="Arial"/>
          <w:sz w:val="22"/>
          <w:szCs w:val="22"/>
        </w:rPr>
        <w:t>1.2</w:t>
      </w:r>
      <w:r w:rsidRPr="00256358">
        <w:rPr>
          <w:rFonts w:ascii="Arial" w:hAnsi="Arial" w:cs="Arial"/>
          <w:sz w:val="22"/>
          <w:szCs w:val="22"/>
        </w:rPr>
        <w:tab/>
        <w:t>Statement by the researcher taking consent</w:t>
      </w:r>
    </w:p>
    <w:p w14:paraId="77904DF0" w14:textId="77777777" w:rsidR="00256358" w:rsidRPr="00256358" w:rsidRDefault="00256358" w:rsidP="00256358">
      <w:pPr>
        <w:spacing w:line="360" w:lineRule="auto"/>
        <w:rPr>
          <w:rFonts w:ascii="Arial" w:hAnsi="Arial" w:cs="Arial"/>
          <w:b/>
          <w:bCs/>
          <w:sz w:val="22"/>
          <w:szCs w:val="22"/>
        </w:rPr>
      </w:pPr>
    </w:p>
    <w:p w14:paraId="086092A6" w14:textId="77777777" w:rsidR="00256358" w:rsidRPr="00256358" w:rsidRDefault="00256358" w:rsidP="00256358">
      <w:pPr>
        <w:spacing w:line="360" w:lineRule="auto"/>
        <w:rPr>
          <w:rFonts w:ascii="Arial" w:hAnsi="Arial" w:cs="Arial"/>
          <w:sz w:val="22"/>
          <w:szCs w:val="22"/>
          <w:lang w:val="en-US"/>
        </w:rPr>
      </w:pPr>
      <w:r w:rsidRPr="00256358">
        <w:rPr>
          <w:rFonts w:ascii="Arial" w:hAnsi="Arial" w:cs="Arial"/>
          <w:sz w:val="22"/>
          <w:szCs w:val="22"/>
          <w:lang w:val="en-US"/>
        </w:rPr>
        <w:t>I have accurately covered the information in this document with the potential participant, and to the best of my ability made sure that the participant understands what the research will involve, their rights of refusal and that it will have no impact on their care if they chose not to participate.</w:t>
      </w:r>
    </w:p>
    <w:p w14:paraId="1A61F8C6" w14:textId="77777777" w:rsidR="00256358" w:rsidRPr="00256358" w:rsidRDefault="00256358" w:rsidP="00256358">
      <w:pPr>
        <w:spacing w:line="360" w:lineRule="auto"/>
        <w:rPr>
          <w:rFonts w:ascii="Arial" w:hAnsi="Arial" w:cs="Arial"/>
          <w:sz w:val="22"/>
          <w:szCs w:val="22"/>
          <w:lang w:val="en-US"/>
        </w:rPr>
      </w:pPr>
    </w:p>
    <w:p w14:paraId="7BE69CA7" w14:textId="11B38DE7" w:rsidR="00256358" w:rsidRPr="00256358" w:rsidRDefault="00256358" w:rsidP="00256358">
      <w:pPr>
        <w:spacing w:line="360" w:lineRule="auto"/>
        <w:rPr>
          <w:rFonts w:ascii="Arial" w:hAnsi="Arial" w:cs="Arial"/>
          <w:sz w:val="22"/>
          <w:szCs w:val="22"/>
          <w:lang w:val="en-US"/>
        </w:rPr>
      </w:pPr>
      <w:r w:rsidRPr="00256358">
        <w:rPr>
          <w:rFonts w:ascii="Arial" w:hAnsi="Arial" w:cs="Arial"/>
          <w:sz w:val="22"/>
          <w:szCs w:val="22"/>
          <w:lang w:val="en-US"/>
        </w:rPr>
        <w:t xml:space="preserve">I confirm that the participant was given an opportunity to ask questions about the study, and all the questions asked by the participant have been answered correctly and to the best of my ability. I confirm that the individual has not been coerced into giving consent, and the consent has been given freely and voluntarily.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4762"/>
      </w:tblGrid>
      <w:tr w:rsidR="00256358" w:rsidRPr="00256358" w14:paraId="78F06255" w14:textId="77777777" w:rsidTr="006440D2">
        <w:tc>
          <w:tcPr>
            <w:tcW w:w="4253" w:type="dxa"/>
            <w:vAlign w:val="center"/>
          </w:tcPr>
          <w:p w14:paraId="5914B544" w14:textId="77777777" w:rsidR="00256358" w:rsidRPr="00256358" w:rsidRDefault="00256358" w:rsidP="00D2077C">
            <w:pPr>
              <w:pStyle w:val="NoSpacing"/>
              <w:framePr w:wrap="around"/>
              <w:rPr>
                <w:rStyle w:val="Strong"/>
                <w:rFonts w:ascii="Arial" w:hAnsi="Arial" w:cs="Arial"/>
              </w:rPr>
            </w:pPr>
          </w:p>
          <w:p w14:paraId="0A7AE2A0" w14:textId="77777777" w:rsidR="00256358" w:rsidRPr="00256358" w:rsidRDefault="00256358" w:rsidP="00D2077C">
            <w:pPr>
              <w:pStyle w:val="NoSpacing"/>
              <w:framePr w:wrap="around"/>
              <w:rPr>
                <w:rStyle w:val="Strong"/>
                <w:rFonts w:ascii="Arial" w:hAnsi="Arial" w:cs="Arial"/>
              </w:rPr>
            </w:pPr>
            <w:r w:rsidRPr="00256358">
              <w:rPr>
                <w:rStyle w:val="Strong"/>
                <w:rFonts w:ascii="Arial" w:hAnsi="Arial" w:cs="Arial"/>
              </w:rPr>
              <w:t>Print Name of Researcher taking consent:</w:t>
            </w:r>
          </w:p>
        </w:tc>
        <w:tc>
          <w:tcPr>
            <w:tcW w:w="4762" w:type="dxa"/>
            <w:tcBorders>
              <w:bottom w:val="single" w:sz="4" w:space="0" w:color="auto"/>
            </w:tcBorders>
          </w:tcPr>
          <w:p w14:paraId="2754BD56" w14:textId="77777777" w:rsidR="00256358" w:rsidRPr="00256358" w:rsidRDefault="00256358" w:rsidP="00D2077C">
            <w:pPr>
              <w:pStyle w:val="NoSpacing"/>
              <w:framePr w:wrap="around"/>
              <w:rPr>
                <w:rStyle w:val="Strong"/>
                <w:rFonts w:ascii="Arial" w:hAnsi="Arial" w:cs="Arial"/>
              </w:rPr>
            </w:pPr>
          </w:p>
        </w:tc>
      </w:tr>
      <w:tr w:rsidR="00256358" w:rsidRPr="00256358" w14:paraId="0F600865" w14:textId="77777777" w:rsidTr="006440D2">
        <w:tc>
          <w:tcPr>
            <w:tcW w:w="4253" w:type="dxa"/>
            <w:vAlign w:val="center"/>
          </w:tcPr>
          <w:p w14:paraId="38F94BC5" w14:textId="77777777" w:rsidR="00256358" w:rsidRPr="00256358" w:rsidRDefault="00256358" w:rsidP="00D2077C">
            <w:pPr>
              <w:pStyle w:val="NoSpacing"/>
              <w:framePr w:wrap="around"/>
              <w:rPr>
                <w:rStyle w:val="Strong"/>
                <w:rFonts w:ascii="Arial" w:hAnsi="Arial" w:cs="Arial"/>
              </w:rPr>
            </w:pPr>
          </w:p>
          <w:p w14:paraId="4EDC85D4" w14:textId="77777777" w:rsidR="00256358" w:rsidRPr="00256358" w:rsidRDefault="00256358" w:rsidP="00D2077C">
            <w:pPr>
              <w:pStyle w:val="NoSpacing"/>
              <w:framePr w:wrap="around"/>
              <w:rPr>
                <w:rStyle w:val="Strong"/>
                <w:rFonts w:ascii="Arial" w:hAnsi="Arial" w:cs="Arial"/>
              </w:rPr>
            </w:pPr>
            <w:r w:rsidRPr="00256358">
              <w:rPr>
                <w:rStyle w:val="Strong"/>
                <w:rFonts w:ascii="Arial" w:hAnsi="Arial" w:cs="Arial"/>
              </w:rPr>
              <w:t>Signature of Researcher taking consent:</w:t>
            </w:r>
          </w:p>
        </w:tc>
        <w:tc>
          <w:tcPr>
            <w:tcW w:w="4762" w:type="dxa"/>
            <w:tcBorders>
              <w:top w:val="single" w:sz="4" w:space="0" w:color="auto"/>
              <w:bottom w:val="single" w:sz="4" w:space="0" w:color="auto"/>
            </w:tcBorders>
          </w:tcPr>
          <w:p w14:paraId="7D06F7DE" w14:textId="77777777" w:rsidR="00256358" w:rsidRPr="00256358" w:rsidRDefault="00256358" w:rsidP="00D2077C">
            <w:pPr>
              <w:pStyle w:val="NoSpacing"/>
              <w:framePr w:wrap="around"/>
              <w:rPr>
                <w:rStyle w:val="Strong"/>
                <w:rFonts w:ascii="Arial" w:hAnsi="Arial" w:cs="Arial"/>
              </w:rPr>
            </w:pPr>
          </w:p>
        </w:tc>
      </w:tr>
      <w:tr w:rsidR="00256358" w:rsidRPr="00256358" w14:paraId="1CD11DF2" w14:textId="77777777" w:rsidTr="006440D2">
        <w:tc>
          <w:tcPr>
            <w:tcW w:w="4253" w:type="dxa"/>
            <w:vAlign w:val="center"/>
          </w:tcPr>
          <w:p w14:paraId="722ED132" w14:textId="77777777" w:rsidR="00256358" w:rsidRPr="00256358" w:rsidRDefault="00256358" w:rsidP="00D2077C">
            <w:pPr>
              <w:pStyle w:val="NoSpacing"/>
              <w:framePr w:wrap="around"/>
              <w:rPr>
                <w:rStyle w:val="Strong"/>
                <w:rFonts w:ascii="Arial" w:hAnsi="Arial" w:cs="Arial"/>
              </w:rPr>
            </w:pPr>
          </w:p>
          <w:p w14:paraId="091C6873" w14:textId="77777777" w:rsidR="00256358" w:rsidRPr="00256358" w:rsidRDefault="00256358" w:rsidP="00D2077C">
            <w:pPr>
              <w:pStyle w:val="NoSpacing"/>
              <w:framePr w:wrap="around"/>
              <w:rPr>
                <w:rStyle w:val="Strong"/>
                <w:rFonts w:ascii="Arial" w:hAnsi="Arial" w:cs="Arial"/>
              </w:rPr>
            </w:pPr>
            <w:r w:rsidRPr="00256358">
              <w:rPr>
                <w:rStyle w:val="Strong"/>
                <w:rFonts w:ascii="Arial" w:hAnsi="Arial" w:cs="Arial"/>
              </w:rPr>
              <w:t xml:space="preserve">Date: </w:t>
            </w:r>
          </w:p>
        </w:tc>
        <w:tc>
          <w:tcPr>
            <w:tcW w:w="4762" w:type="dxa"/>
            <w:tcBorders>
              <w:top w:val="single" w:sz="4" w:space="0" w:color="auto"/>
              <w:bottom w:val="single" w:sz="4" w:space="0" w:color="auto"/>
            </w:tcBorders>
          </w:tcPr>
          <w:p w14:paraId="21DFABDE" w14:textId="77777777" w:rsidR="00256358" w:rsidRPr="00256358" w:rsidRDefault="00256358" w:rsidP="00D2077C">
            <w:pPr>
              <w:pStyle w:val="NoSpacing"/>
              <w:framePr w:wrap="around"/>
              <w:rPr>
                <w:rStyle w:val="Strong"/>
                <w:rFonts w:ascii="Arial" w:hAnsi="Arial" w:cs="Arial"/>
              </w:rPr>
            </w:pPr>
          </w:p>
        </w:tc>
      </w:tr>
    </w:tbl>
    <w:p w14:paraId="7101DDDB" w14:textId="77777777" w:rsidR="00256358" w:rsidRDefault="00256358">
      <w:pPr>
        <w:rPr>
          <w:rFonts w:ascii="Arial" w:eastAsia="Arial" w:hAnsi="Arial" w:cs="Arial"/>
          <w:sz w:val="22"/>
          <w:szCs w:val="22"/>
        </w:rPr>
      </w:pPr>
    </w:p>
    <w:sectPr w:rsidR="00256358">
      <w:headerReference w:type="default" r:id="rId8"/>
      <w:footerReference w:type="default" r:id="rId9"/>
      <w:pgSz w:w="12240" w:h="15840"/>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44F4CA" w14:textId="77777777" w:rsidR="00B61B17" w:rsidRDefault="00B61B17">
      <w:r>
        <w:separator/>
      </w:r>
    </w:p>
  </w:endnote>
  <w:endnote w:type="continuationSeparator" w:id="0">
    <w:p w14:paraId="70F12D3A" w14:textId="77777777" w:rsidR="00B61B17" w:rsidRDefault="00B61B17">
      <w:r>
        <w:continuationSeparator/>
      </w:r>
    </w:p>
  </w:endnote>
  <w:endnote w:type="continuationNotice" w:id="1">
    <w:p w14:paraId="74CBFF87" w14:textId="77777777" w:rsidR="00B61B17" w:rsidRDefault="00B61B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notTrueType/>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4B9C43" w14:textId="3FC7F97B" w:rsidR="005E74CF" w:rsidRPr="008C731D" w:rsidRDefault="005E74CF" w:rsidP="005E74CF">
    <w:pPr>
      <w:pBdr>
        <w:top w:val="nil"/>
        <w:left w:val="nil"/>
        <w:bottom w:val="nil"/>
        <w:right w:val="nil"/>
        <w:between w:val="nil"/>
      </w:pBdr>
      <w:tabs>
        <w:tab w:val="center" w:pos="4680"/>
        <w:tab w:val="right" w:pos="9360"/>
      </w:tabs>
      <w:ind w:right="360"/>
      <w:jc w:val="both"/>
      <w:rPr>
        <w:rFonts w:ascii="Arial" w:eastAsia="Arial" w:hAnsi="Arial" w:cs="Arial"/>
        <w:color w:val="7F7F7F" w:themeColor="text1" w:themeTint="80"/>
        <w:sz w:val="22"/>
        <w:szCs w:val="22"/>
      </w:rPr>
    </w:pPr>
    <w:r w:rsidRPr="008C731D">
      <w:rPr>
        <w:rFonts w:ascii="Arial" w:hAnsi="Arial" w:cs="Arial"/>
        <w:color w:val="7F7F7F" w:themeColor="text1" w:themeTint="80"/>
        <w:sz w:val="22"/>
        <w:szCs w:val="22"/>
        <w:highlight w:val="white"/>
      </w:rPr>
      <w:t>IRAS application</w:t>
    </w:r>
    <w:sdt>
      <w:sdtPr>
        <w:rPr>
          <w:rFonts w:ascii="Arial" w:hAnsi="Arial" w:cs="Arial"/>
          <w:color w:val="7F7F7F" w:themeColor="text1" w:themeTint="80"/>
          <w:sz w:val="22"/>
          <w:szCs w:val="22"/>
        </w:rPr>
        <w:tag w:val="goog_rdk_0"/>
        <w:id w:val="1074019393"/>
      </w:sdtPr>
      <w:sdtEndPr/>
      <w:sdtContent>
        <w:r w:rsidRPr="008C731D">
          <w:rPr>
            <w:rFonts w:ascii="Arial" w:hAnsi="Arial" w:cs="Arial"/>
            <w:color w:val="7F7F7F" w:themeColor="text1" w:themeTint="80"/>
            <w:sz w:val="22"/>
            <w:szCs w:val="22"/>
          </w:rPr>
          <w:t>: 345168</w:t>
        </w:r>
      </w:sdtContent>
    </w:sdt>
    <w:r w:rsidRPr="008C731D">
      <w:rPr>
        <w:rFonts w:ascii="Arial" w:hAnsi="Arial" w:cs="Arial"/>
        <w:color w:val="7F7F7F" w:themeColor="text1" w:themeTint="80"/>
        <w:sz w:val="22"/>
        <w:szCs w:val="22"/>
        <w:highlight w:val="white"/>
      </w:rPr>
      <w:t xml:space="preserve"> </w:t>
    </w:r>
    <w:r w:rsidRPr="008C731D">
      <w:rPr>
        <w:rFonts w:ascii="Arial" w:hAnsi="Arial" w:cs="Arial"/>
        <w:color w:val="7F7F7F" w:themeColor="text1" w:themeTint="80"/>
        <w:sz w:val="22"/>
        <w:szCs w:val="22"/>
        <w:highlight w:val="white"/>
      </w:rPr>
      <w:tab/>
    </w:r>
    <w:r w:rsidRPr="008C731D">
      <w:rPr>
        <w:rFonts w:ascii="Arial" w:hAnsi="Arial" w:cs="Arial"/>
        <w:color w:val="7F7F7F" w:themeColor="text1" w:themeTint="80"/>
        <w:sz w:val="22"/>
        <w:szCs w:val="22"/>
        <w:highlight w:val="white"/>
      </w:rPr>
      <w:tab/>
      <w:t xml:space="preserve">TYPHOON </w:t>
    </w:r>
    <w:r>
      <w:rPr>
        <w:rFonts w:ascii="Arial" w:hAnsi="Arial" w:cs="Arial"/>
        <w:color w:val="7F7F7F" w:themeColor="text1" w:themeTint="80"/>
        <w:sz w:val="22"/>
        <w:szCs w:val="22"/>
        <w:highlight w:val="white"/>
      </w:rPr>
      <w:t>Consent</w:t>
    </w:r>
    <w:r w:rsidRPr="008C731D">
      <w:rPr>
        <w:rFonts w:ascii="Arial" w:hAnsi="Arial" w:cs="Arial"/>
        <w:color w:val="7F7F7F" w:themeColor="text1" w:themeTint="80"/>
        <w:sz w:val="22"/>
        <w:szCs w:val="22"/>
        <w:highlight w:val="white"/>
      </w:rPr>
      <w:t xml:space="preserve"> </w:t>
    </w:r>
    <w:del w:id="5" w:author="Lucy Li" w:date="2025-10-13T20:33:00Z">
      <w:r w:rsidRPr="008C731D">
        <w:rPr>
          <w:rFonts w:ascii="Arial" w:hAnsi="Arial" w:cs="Arial"/>
          <w:color w:val="7F7F7F" w:themeColor="text1" w:themeTint="80"/>
          <w:sz w:val="22"/>
          <w:szCs w:val="22"/>
          <w:highlight w:val="white"/>
        </w:rPr>
        <w:delText>v1</w:delText>
      </w:r>
    </w:del>
    <w:ins w:id="6" w:author="Lucy Li" w:date="2025-10-13T20:33:00Z">
      <w:r w:rsidRPr="008C731D">
        <w:rPr>
          <w:rFonts w:ascii="Arial" w:hAnsi="Arial" w:cs="Arial"/>
          <w:color w:val="7F7F7F" w:themeColor="text1" w:themeTint="80"/>
          <w:sz w:val="22"/>
          <w:szCs w:val="22"/>
          <w:highlight w:val="white"/>
        </w:rPr>
        <w:t>v</w:t>
      </w:r>
      <w:r w:rsidR="008D597A">
        <w:rPr>
          <w:rFonts w:ascii="Arial" w:hAnsi="Arial" w:cs="Arial"/>
          <w:color w:val="7F7F7F" w:themeColor="text1" w:themeTint="80"/>
          <w:sz w:val="22"/>
          <w:szCs w:val="22"/>
          <w:highlight w:val="white"/>
        </w:rPr>
        <w:t>2</w:t>
      </w:r>
    </w:ins>
    <w:r w:rsidRPr="008C731D">
      <w:rPr>
        <w:rFonts w:ascii="Arial" w:hAnsi="Arial" w:cs="Arial"/>
        <w:color w:val="7F7F7F" w:themeColor="text1" w:themeTint="80"/>
        <w:sz w:val="22"/>
        <w:szCs w:val="22"/>
        <w:highlight w:val="white"/>
      </w:rPr>
      <w:t>.</w:t>
    </w:r>
    <w:r w:rsidR="008403BD">
      <w:rPr>
        <w:rFonts w:ascii="Arial" w:hAnsi="Arial" w:cs="Arial"/>
        <w:color w:val="7F7F7F" w:themeColor="text1" w:themeTint="80"/>
        <w:sz w:val="22"/>
        <w:szCs w:val="22"/>
        <w:highlight w:val="white"/>
      </w:rPr>
      <w:t>1</w:t>
    </w:r>
    <w:r w:rsidRPr="008C731D">
      <w:rPr>
        <w:rFonts w:ascii="Arial" w:hAnsi="Arial" w:cs="Arial"/>
        <w:color w:val="7F7F7F" w:themeColor="text1" w:themeTint="80"/>
        <w:sz w:val="22"/>
        <w:szCs w:val="22"/>
        <w:highlight w:val="white"/>
      </w:rPr>
      <w:t xml:space="preserve">, </w:t>
    </w:r>
    <w:r w:rsidRPr="008C731D">
      <w:rPr>
        <w:rFonts w:ascii="Arial" w:hAnsi="Arial" w:cs="Arial"/>
        <w:color w:val="7F7F7F" w:themeColor="text1" w:themeTint="80"/>
        <w:sz w:val="22"/>
        <w:szCs w:val="22"/>
      </w:rPr>
      <w:t xml:space="preserve"> 2</w:t>
    </w:r>
    <w:r w:rsidR="00274E3D">
      <w:rPr>
        <w:rFonts w:ascii="Arial" w:hAnsi="Arial" w:cs="Arial"/>
        <w:color w:val="7F7F7F" w:themeColor="text1" w:themeTint="80"/>
        <w:sz w:val="22"/>
        <w:szCs w:val="22"/>
      </w:rPr>
      <w:t>2</w:t>
    </w:r>
    <w:r w:rsidRPr="008C731D">
      <w:rPr>
        <w:rFonts w:ascii="Arial" w:hAnsi="Arial" w:cs="Arial"/>
        <w:color w:val="7F7F7F" w:themeColor="text1" w:themeTint="80"/>
        <w:sz w:val="22"/>
        <w:szCs w:val="22"/>
      </w:rPr>
      <w:t>/</w:t>
    </w:r>
    <w:del w:id="7" w:author="Lucy Li" w:date="2025-10-13T20:33:00Z">
      <w:r w:rsidRPr="008C731D">
        <w:rPr>
          <w:rFonts w:ascii="Arial" w:hAnsi="Arial" w:cs="Arial"/>
          <w:color w:val="7F7F7F" w:themeColor="text1" w:themeTint="80"/>
          <w:sz w:val="22"/>
          <w:szCs w:val="22"/>
        </w:rPr>
        <w:delText>09</w:delText>
      </w:r>
    </w:del>
    <w:ins w:id="8" w:author="Lucy Li" w:date="2025-10-13T20:33:00Z">
      <w:r w:rsidR="008D597A">
        <w:rPr>
          <w:rFonts w:ascii="Arial" w:hAnsi="Arial" w:cs="Arial"/>
          <w:color w:val="7F7F7F" w:themeColor="text1" w:themeTint="80"/>
          <w:sz w:val="22"/>
          <w:szCs w:val="22"/>
        </w:rPr>
        <w:t>1</w:t>
      </w:r>
    </w:ins>
    <w:r w:rsidR="00274E3D">
      <w:rPr>
        <w:rFonts w:ascii="Arial" w:hAnsi="Arial" w:cs="Arial"/>
        <w:color w:val="7F7F7F" w:themeColor="text1" w:themeTint="80"/>
        <w:sz w:val="22"/>
        <w:szCs w:val="22"/>
      </w:rPr>
      <w:t>0</w:t>
    </w:r>
    <w:r w:rsidRPr="008C731D">
      <w:rPr>
        <w:rFonts w:ascii="Arial" w:hAnsi="Arial" w:cs="Arial"/>
        <w:color w:val="7F7F7F" w:themeColor="text1" w:themeTint="80"/>
        <w:sz w:val="22"/>
        <w:szCs w:val="22"/>
      </w:rPr>
      <w:t>/2</w:t>
    </w:r>
    <w:r w:rsidR="00274E3D">
      <w:rPr>
        <w:rFonts w:ascii="Arial" w:hAnsi="Arial" w:cs="Arial"/>
        <w:color w:val="7F7F7F" w:themeColor="text1" w:themeTint="80"/>
        <w:sz w:val="22"/>
        <w:szCs w:val="22"/>
      </w:rPr>
      <w:t>5</w:t>
    </w:r>
    <w:r w:rsidRPr="008C731D">
      <w:rPr>
        <w:rFonts w:ascii="Arial" w:hAnsi="Arial" w:cs="Arial"/>
        <w:color w:val="7F7F7F" w:themeColor="text1" w:themeTint="80"/>
        <w:sz w:val="22"/>
        <w:szCs w:val="22"/>
      </w:rPr>
      <w:t xml:space="preserve">     </w:t>
    </w:r>
  </w:p>
  <w:p w14:paraId="00000060" w14:textId="12E38AAC" w:rsidR="005222AC" w:rsidRPr="005E74CF" w:rsidRDefault="005222AC" w:rsidP="005E74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97C673" w14:textId="77777777" w:rsidR="00B61B17" w:rsidRDefault="00B61B17">
      <w:r>
        <w:separator/>
      </w:r>
    </w:p>
  </w:footnote>
  <w:footnote w:type="continuationSeparator" w:id="0">
    <w:p w14:paraId="56D52D84" w14:textId="77777777" w:rsidR="00B61B17" w:rsidRDefault="00B61B17">
      <w:r>
        <w:continuationSeparator/>
      </w:r>
    </w:p>
  </w:footnote>
  <w:footnote w:type="continuationNotice" w:id="1">
    <w:p w14:paraId="74AF7F6F" w14:textId="77777777" w:rsidR="00B61B17" w:rsidRDefault="00B61B1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5D" w14:textId="660AEFC7" w:rsidR="005222AC" w:rsidRPr="00955DA7" w:rsidRDefault="008B7E36">
    <w:pPr>
      <w:rPr>
        <w:rFonts w:ascii="Arial" w:hAnsi="Arial" w:cs="Arial"/>
        <w:i/>
        <w:color w:val="7F7F7F" w:themeColor="text1" w:themeTint="80"/>
        <w:sz w:val="22"/>
        <w:szCs w:val="24"/>
      </w:rPr>
    </w:pPr>
    <w:r w:rsidRPr="00955DA7">
      <w:rPr>
        <w:rFonts w:ascii="Arial" w:hAnsi="Arial" w:cs="Arial"/>
        <w:i/>
        <w:color w:val="7F7F7F" w:themeColor="text1" w:themeTint="80"/>
        <w:sz w:val="22"/>
        <w:szCs w:val="24"/>
      </w:rPr>
      <w:t>The TYPHOON Study</w:t>
    </w:r>
  </w:p>
  <w:p w14:paraId="0000005E" w14:textId="77777777" w:rsidR="005222AC" w:rsidRDefault="005222AC">
    <w:pPr>
      <w:pBdr>
        <w:top w:val="nil"/>
        <w:left w:val="nil"/>
        <w:bottom w:val="nil"/>
        <w:right w:val="nil"/>
        <w:between w:val="nil"/>
      </w:pBdr>
      <w:tabs>
        <w:tab w:val="center" w:pos="4680"/>
        <w:tab w:val="right" w:pos="9360"/>
      </w:tabs>
      <w:ind w:left="5760"/>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53548C"/>
    <w:multiLevelType w:val="multilevel"/>
    <w:tmpl w:val="88A2479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3A9358AC"/>
    <w:multiLevelType w:val="hybridMultilevel"/>
    <w:tmpl w:val="F794A6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1E96DBD"/>
    <w:multiLevelType w:val="multilevel"/>
    <w:tmpl w:val="699052F6"/>
    <w:lvl w:ilvl="0">
      <w:start w:val="1"/>
      <w:numFmt w:val="decimal"/>
      <w:lvlText w:val="%1."/>
      <w:lvlJc w:val="left"/>
      <w:pPr>
        <w:ind w:left="36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10B1132"/>
    <w:multiLevelType w:val="hybridMultilevel"/>
    <w:tmpl w:val="E5D0189E"/>
    <w:lvl w:ilvl="0" w:tplc="B368523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22AC"/>
    <w:rsid w:val="000320FA"/>
    <w:rsid w:val="00064817"/>
    <w:rsid w:val="000B09B8"/>
    <w:rsid w:val="000F3BEF"/>
    <w:rsid w:val="00133179"/>
    <w:rsid w:val="00173F1E"/>
    <w:rsid w:val="00250082"/>
    <w:rsid w:val="00256358"/>
    <w:rsid w:val="00274E3D"/>
    <w:rsid w:val="00296C1C"/>
    <w:rsid w:val="002C36EA"/>
    <w:rsid w:val="002F379C"/>
    <w:rsid w:val="00314445"/>
    <w:rsid w:val="00333634"/>
    <w:rsid w:val="00395737"/>
    <w:rsid w:val="003F3EB5"/>
    <w:rsid w:val="004361E0"/>
    <w:rsid w:val="00482CD1"/>
    <w:rsid w:val="004A4BDF"/>
    <w:rsid w:val="005222AC"/>
    <w:rsid w:val="0055348C"/>
    <w:rsid w:val="00566EA7"/>
    <w:rsid w:val="00583C91"/>
    <w:rsid w:val="005E74CF"/>
    <w:rsid w:val="00633AB0"/>
    <w:rsid w:val="006673C2"/>
    <w:rsid w:val="006D6B3D"/>
    <w:rsid w:val="006E432F"/>
    <w:rsid w:val="00733C3D"/>
    <w:rsid w:val="00804945"/>
    <w:rsid w:val="00824ECE"/>
    <w:rsid w:val="008403BD"/>
    <w:rsid w:val="008B3F0A"/>
    <w:rsid w:val="008B7E36"/>
    <w:rsid w:val="008D597A"/>
    <w:rsid w:val="008E3322"/>
    <w:rsid w:val="00926D5A"/>
    <w:rsid w:val="009435D2"/>
    <w:rsid w:val="00955DA7"/>
    <w:rsid w:val="00962B25"/>
    <w:rsid w:val="00980D72"/>
    <w:rsid w:val="00981CE6"/>
    <w:rsid w:val="009C3839"/>
    <w:rsid w:val="009E1522"/>
    <w:rsid w:val="009E6C75"/>
    <w:rsid w:val="00A24AD7"/>
    <w:rsid w:val="00A54A1F"/>
    <w:rsid w:val="00B25982"/>
    <w:rsid w:val="00B61B17"/>
    <w:rsid w:val="00C22976"/>
    <w:rsid w:val="00CE2A37"/>
    <w:rsid w:val="00D2077C"/>
    <w:rsid w:val="00D8564A"/>
    <w:rsid w:val="00DF6F60"/>
    <w:rsid w:val="00F17169"/>
    <w:rsid w:val="00F41EBD"/>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432D25"/>
  <w15:docId w15:val="{CB847DBB-5299-1B42-8F40-04C666D0C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D768F"/>
    <w:rPr>
      <w:lang w:eastAsia="en-GB"/>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7D768F"/>
    <w:pPr>
      <w:tabs>
        <w:tab w:val="center" w:pos="4680"/>
        <w:tab w:val="right" w:pos="9360"/>
      </w:tabs>
    </w:pPr>
  </w:style>
  <w:style w:type="character" w:customStyle="1" w:styleId="HeaderChar">
    <w:name w:val="Header Char"/>
    <w:basedOn w:val="DefaultParagraphFont"/>
    <w:link w:val="Header"/>
    <w:uiPriority w:val="99"/>
    <w:rsid w:val="007D768F"/>
    <w:rPr>
      <w:rFonts w:ascii="Times New Roman" w:eastAsia="Times New Roman" w:hAnsi="Times New Roman" w:cs="Times New Roman"/>
      <w:sz w:val="20"/>
      <w:szCs w:val="20"/>
      <w:lang w:eastAsia="en-GB"/>
    </w:rPr>
  </w:style>
  <w:style w:type="paragraph" w:styleId="ListParagraph">
    <w:name w:val="List Paragraph"/>
    <w:basedOn w:val="Normal"/>
    <w:uiPriority w:val="34"/>
    <w:qFormat/>
    <w:rsid w:val="007D768F"/>
    <w:pPr>
      <w:tabs>
        <w:tab w:val="left" w:pos="720"/>
        <w:tab w:val="left" w:pos="1440"/>
        <w:tab w:val="left" w:pos="2160"/>
        <w:tab w:val="left" w:pos="2880"/>
        <w:tab w:val="left" w:pos="4680"/>
        <w:tab w:val="left" w:pos="5400"/>
        <w:tab w:val="right" w:pos="9000"/>
      </w:tabs>
      <w:autoSpaceDE w:val="0"/>
      <w:autoSpaceDN w:val="0"/>
      <w:spacing w:line="240" w:lineRule="atLeast"/>
      <w:ind w:left="720"/>
      <w:jc w:val="both"/>
    </w:pPr>
    <w:rPr>
      <w:sz w:val="24"/>
      <w:szCs w:val="24"/>
      <w:lang w:eastAsia="en-US"/>
    </w:rPr>
  </w:style>
  <w:style w:type="table" w:styleId="TableGrid">
    <w:name w:val="Table Grid"/>
    <w:basedOn w:val="TableNormal"/>
    <w:uiPriority w:val="39"/>
    <w:rsid w:val="007D768F"/>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AC1402"/>
    <w:pPr>
      <w:tabs>
        <w:tab w:val="center" w:pos="4680"/>
        <w:tab w:val="right" w:pos="9360"/>
      </w:tabs>
    </w:pPr>
  </w:style>
  <w:style w:type="character" w:customStyle="1" w:styleId="FooterChar">
    <w:name w:val="Footer Char"/>
    <w:basedOn w:val="DefaultParagraphFont"/>
    <w:link w:val="Footer"/>
    <w:uiPriority w:val="99"/>
    <w:rsid w:val="00AC1402"/>
    <w:rPr>
      <w:rFonts w:ascii="Times New Roman" w:eastAsia="Times New Roman" w:hAnsi="Times New Roman" w:cs="Times New Roman"/>
      <w:sz w:val="20"/>
      <w:szCs w:val="20"/>
      <w:lang w:eastAsia="en-GB"/>
    </w:rPr>
  </w:style>
  <w:style w:type="character" w:styleId="CommentReference">
    <w:name w:val="annotation reference"/>
    <w:basedOn w:val="DefaultParagraphFont"/>
    <w:uiPriority w:val="99"/>
    <w:semiHidden/>
    <w:unhideWhenUsed/>
    <w:rsid w:val="00841662"/>
    <w:rPr>
      <w:sz w:val="16"/>
      <w:szCs w:val="16"/>
    </w:rPr>
  </w:style>
  <w:style w:type="paragraph" w:styleId="CommentText">
    <w:name w:val="annotation text"/>
    <w:basedOn w:val="Normal"/>
    <w:link w:val="CommentTextChar"/>
    <w:uiPriority w:val="99"/>
    <w:semiHidden/>
    <w:unhideWhenUsed/>
    <w:rsid w:val="00841662"/>
  </w:style>
  <w:style w:type="character" w:customStyle="1" w:styleId="CommentTextChar">
    <w:name w:val="Comment Text Char"/>
    <w:basedOn w:val="DefaultParagraphFont"/>
    <w:link w:val="CommentText"/>
    <w:uiPriority w:val="99"/>
    <w:semiHidden/>
    <w:rsid w:val="00841662"/>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841662"/>
    <w:rPr>
      <w:b/>
      <w:bCs/>
    </w:rPr>
  </w:style>
  <w:style w:type="character" w:customStyle="1" w:styleId="CommentSubjectChar">
    <w:name w:val="Comment Subject Char"/>
    <w:basedOn w:val="CommentTextChar"/>
    <w:link w:val="CommentSubject"/>
    <w:uiPriority w:val="99"/>
    <w:semiHidden/>
    <w:rsid w:val="00841662"/>
    <w:rPr>
      <w:rFonts w:ascii="Times New Roman" w:eastAsia="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84166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1662"/>
    <w:rPr>
      <w:rFonts w:ascii="Segoe UI" w:eastAsia="Times New Roman" w:hAnsi="Segoe UI" w:cs="Segoe UI"/>
      <w:sz w:val="18"/>
      <w:szCs w:val="18"/>
      <w:lang w:eastAsia="en-GB"/>
    </w:rPr>
  </w:style>
  <w:style w:type="paragraph" w:styleId="Revision">
    <w:name w:val="Revision"/>
    <w:hidden/>
    <w:uiPriority w:val="99"/>
    <w:semiHidden/>
    <w:rsid w:val="00374E00"/>
    <w:rPr>
      <w:lang w:eastAsia="en-GB"/>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paragraph" w:styleId="NoSpacing">
    <w:name w:val="No Spacing"/>
    <w:basedOn w:val="Normal"/>
    <w:autoRedefine/>
    <w:uiPriority w:val="1"/>
    <w:qFormat/>
    <w:rsid w:val="00D2077C"/>
    <w:pPr>
      <w:framePr w:hSpace="180" w:wrap="around" w:vAnchor="text" w:hAnchor="margin" w:y="353"/>
      <w:spacing w:before="240"/>
      <w:contextualSpacing/>
      <w:suppressOverlap/>
    </w:pPr>
    <w:rPr>
      <w:rFonts w:asciiTheme="majorHAnsi" w:hAnsiTheme="majorHAnsi" w:cs="Calibri"/>
      <w:bCs/>
      <w:color w:val="000000" w:themeColor="text1"/>
      <w:sz w:val="22"/>
      <w:szCs w:val="22"/>
      <w:lang w:eastAsia="en-US"/>
    </w:rPr>
  </w:style>
  <w:style w:type="character" w:styleId="Strong">
    <w:name w:val="Strong"/>
    <w:basedOn w:val="DefaultParagraphFont"/>
    <w:uiPriority w:val="22"/>
    <w:qFormat/>
    <w:rsid w:val="0025635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qtAdAPVg8DfK6khN+ku5bVK0XGg==">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385</Words>
  <Characters>2198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catriona douglas</dc:creator>
  <cp:lastModifiedBy>Lucy Li</cp:lastModifiedBy>
  <cp:revision>3</cp:revision>
  <dcterms:created xsi:type="dcterms:W3CDTF">2025-10-25T19:21:00Z</dcterms:created>
  <dcterms:modified xsi:type="dcterms:W3CDTF">2025-10-29T15:59:00Z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b09be90afda11740c325a9a72acbfd6f6cae9f49d9f5dbce2012c8e7092ffcaa</vt:lpwstr>
  </property>
</Properties>
</file>